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bookmarkStart w:id="0" w:name="_GoBack"/>
      <w:bookmarkEnd w:id="0"/>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1C42F917"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ins w:id="1" w:author="Autor">
        <w:r w:rsidR="005E5164">
          <w:rPr>
            <w:rFonts w:asciiTheme="minorHAnsi" w:hAnsiTheme="minorHAnsi" w:cstheme="minorHAnsi"/>
          </w:rPr>
          <w:t xml:space="preserve">Ministerstvo investícií, regionálneho rozvoja a informatizácie </w:t>
        </w:r>
      </w:ins>
      <w:del w:id="2" w:author="Autor">
        <w:r w:rsidR="00700301" w:rsidRPr="003A25AC" w:rsidDel="005E5164">
          <w:rPr>
            <w:rFonts w:asciiTheme="minorHAnsi" w:hAnsiTheme="minorHAnsi" w:cstheme="minorHAnsi"/>
          </w:rPr>
          <w:delText xml:space="preserve">Úrad vlády </w:delText>
        </w:r>
      </w:del>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del w:id="3" w:author="Autor">
        <w:r w:rsidR="00471C68" w:rsidRPr="003A25AC" w:rsidDel="005E5164">
          <w:rPr>
            <w:rFonts w:asciiTheme="minorHAnsi" w:hAnsiTheme="minorHAnsi" w:cstheme="minorHAnsi"/>
          </w:rPr>
          <w:delText xml:space="preserve">„Úrad vlády SR“ alebo </w:delText>
        </w:r>
      </w:del>
      <w:r w:rsidR="00A825E5" w:rsidRPr="003A25AC">
        <w:rPr>
          <w:rFonts w:asciiTheme="minorHAnsi" w:hAnsiTheme="minorHAnsi" w:cstheme="minorHAnsi"/>
        </w:rPr>
        <w:t>„</w:t>
      </w:r>
      <w:del w:id="4" w:author="Autor">
        <w:r w:rsidR="00A825E5" w:rsidRPr="003A25AC" w:rsidDel="005E5164">
          <w:rPr>
            <w:rFonts w:asciiTheme="minorHAnsi" w:hAnsiTheme="minorHAnsi" w:cstheme="minorHAnsi"/>
          </w:rPr>
          <w:delText xml:space="preserve">ÚV </w:delText>
        </w:r>
      </w:del>
      <w:ins w:id="5" w:author="Autor">
        <w:r w:rsidR="005E5164">
          <w:rPr>
            <w:rFonts w:asciiTheme="minorHAnsi" w:hAnsiTheme="minorHAnsi" w:cstheme="minorHAnsi"/>
          </w:rPr>
          <w:t>MIRRI</w:t>
        </w:r>
        <w:r w:rsidR="005E5164" w:rsidRPr="003A25AC">
          <w:rPr>
            <w:rFonts w:asciiTheme="minorHAnsi" w:hAnsiTheme="minorHAnsi" w:cstheme="minorHAnsi"/>
          </w:rPr>
          <w:t xml:space="preserve"> </w:t>
        </w:r>
      </w:ins>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3984D9F"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w:t>
      </w:r>
      <w:ins w:id="6" w:author="Autor">
        <w:r w:rsidR="005E5164">
          <w:rPr>
            <w:rFonts w:asciiTheme="minorHAnsi" w:hAnsiTheme="minorHAnsi" w:cstheme="minorHAnsi"/>
          </w:rPr>
          <w:t>Štefánikova 15, 811 05</w:t>
        </w:r>
        <w:r w:rsidR="005E5164" w:rsidRPr="005D01A7">
          <w:rPr>
            <w:rFonts w:asciiTheme="minorHAnsi" w:hAnsiTheme="minorHAnsi" w:cstheme="minorHAnsi"/>
          </w:rPr>
          <w:t xml:space="preserve"> </w:t>
        </w:r>
      </w:ins>
      <w:del w:id="7" w:author="Autor">
        <w:r w:rsidR="00700301" w:rsidRPr="003A25AC" w:rsidDel="005E5164">
          <w:rPr>
            <w:rFonts w:asciiTheme="minorHAnsi" w:hAnsiTheme="minorHAnsi" w:cstheme="minorHAnsi"/>
          </w:rPr>
          <w:delText xml:space="preserve">Námestie slobody 1, 813 70 </w:delText>
        </w:r>
      </w:del>
      <w:r w:rsidR="00700301" w:rsidRPr="003A25AC">
        <w:rPr>
          <w:rFonts w:asciiTheme="minorHAnsi" w:hAnsiTheme="minorHAnsi" w:cstheme="minorHAnsi"/>
        </w:rPr>
        <w:t>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60870955" w:rsidR="001936D0" w:rsidRDefault="005E5164" w:rsidP="000F1F4E">
      <w:pPr>
        <w:spacing w:after="0"/>
        <w:ind w:left="1134"/>
        <w:contextualSpacing/>
        <w:jc w:val="both"/>
        <w:rPr>
          <w:rFonts w:asciiTheme="minorHAnsi" w:hAnsiTheme="minorHAnsi" w:cstheme="minorHAnsi"/>
        </w:rPr>
      </w:pPr>
      <w:ins w:id="8" w:author="Autor">
        <w:r>
          <w:rPr>
            <w:rFonts w:asciiTheme="minorHAnsi" w:hAnsiTheme="minorHAnsi" w:cstheme="minorHAnsi"/>
          </w:rPr>
          <w:t xml:space="preserve">Ministerstvo investícií, regionálneho rozvoja a informatizácie </w:t>
        </w:r>
      </w:ins>
      <w:del w:id="9" w:author="Autor">
        <w:r w:rsidR="001936D0" w:rsidRPr="00230311" w:rsidDel="005E5164">
          <w:rPr>
            <w:rFonts w:asciiTheme="minorHAnsi" w:hAnsiTheme="minorHAnsi" w:cstheme="minorHAnsi"/>
          </w:rPr>
          <w:delText xml:space="preserve">Úrad vlády </w:delText>
        </w:r>
      </w:del>
      <w:r w:rsidR="001936D0" w:rsidRPr="00230311">
        <w:rPr>
          <w:rFonts w:asciiTheme="minorHAnsi" w:hAnsiTheme="minorHAnsi" w:cstheme="minorHAnsi"/>
        </w:rPr>
        <w:t xml:space="preserve">Slovenskej republiky </w:t>
      </w:r>
    </w:p>
    <w:p w14:paraId="03959258" w14:textId="1924C1C9"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 xml:space="preserve">sekcia </w:t>
      </w:r>
      <w:ins w:id="10" w:author="Autor">
        <w:r w:rsidR="00052D49" w:rsidRPr="00052D49">
          <w:rPr>
            <w:rFonts w:asciiTheme="minorHAnsi" w:hAnsiTheme="minorHAnsi" w:cstheme="minorHAnsi"/>
          </w:rPr>
          <w:t>OP TP a iných finančných mechanizmov</w:t>
        </w:r>
      </w:ins>
      <w:del w:id="11" w:author="Autor">
        <w:r w:rsidDel="00052D49">
          <w:rPr>
            <w:rFonts w:asciiTheme="minorHAnsi" w:hAnsiTheme="minorHAnsi" w:cstheme="minorHAnsi"/>
          </w:rPr>
          <w:delText>finančných programov</w:delText>
        </w:r>
      </w:del>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3E87B1F9" w:rsidR="001936D0" w:rsidRPr="00230311" w:rsidRDefault="005E5164" w:rsidP="000F1F4E">
      <w:pPr>
        <w:spacing w:after="0"/>
        <w:ind w:left="1134"/>
        <w:contextualSpacing/>
        <w:jc w:val="both"/>
        <w:rPr>
          <w:rFonts w:asciiTheme="minorHAnsi" w:hAnsiTheme="minorHAnsi" w:cstheme="minorHAnsi"/>
        </w:rPr>
      </w:pPr>
      <w:ins w:id="12" w:author="Autor">
        <w:r>
          <w:rPr>
            <w:rFonts w:asciiTheme="minorHAnsi" w:hAnsiTheme="minorHAnsi" w:cstheme="minorHAnsi"/>
          </w:rPr>
          <w:t>Štefánikova 15</w:t>
        </w:r>
      </w:ins>
      <w:del w:id="13" w:author="Autor">
        <w:r w:rsidR="001936D0" w:rsidRPr="00230311" w:rsidDel="005E5164">
          <w:rPr>
            <w:rFonts w:asciiTheme="minorHAnsi" w:hAnsiTheme="minorHAnsi" w:cstheme="minorHAnsi"/>
          </w:rPr>
          <w:delText>Námestie slobody 1</w:delText>
        </w:r>
      </w:del>
      <w:r w:rsidR="001936D0" w:rsidRPr="00230311">
        <w:rPr>
          <w:rFonts w:asciiTheme="minorHAnsi" w:hAnsiTheme="minorHAnsi" w:cstheme="minorHAnsi"/>
        </w:rPr>
        <w:t xml:space="preserve"> </w:t>
      </w:r>
    </w:p>
    <w:p w14:paraId="59D7CBCB" w14:textId="33B892AF" w:rsidR="001936D0" w:rsidRPr="00230311" w:rsidRDefault="001936D0" w:rsidP="000F1F4E">
      <w:pPr>
        <w:spacing w:after="0"/>
        <w:ind w:left="1134"/>
        <w:contextualSpacing/>
        <w:jc w:val="both"/>
        <w:rPr>
          <w:rFonts w:asciiTheme="minorHAnsi" w:hAnsiTheme="minorHAnsi" w:cstheme="minorHAnsi"/>
        </w:rPr>
      </w:pPr>
      <w:del w:id="14" w:author="Autor">
        <w:r w:rsidRPr="00230311" w:rsidDel="005E5164">
          <w:rPr>
            <w:rFonts w:asciiTheme="minorHAnsi" w:hAnsiTheme="minorHAnsi" w:cstheme="minorHAnsi"/>
          </w:rPr>
          <w:delText>813 70</w:delText>
        </w:r>
      </w:del>
      <w:ins w:id="15" w:author="Autor">
        <w:r w:rsidR="005E5164">
          <w:rPr>
            <w:rFonts w:asciiTheme="minorHAnsi" w:hAnsiTheme="minorHAnsi" w:cstheme="minorHAnsi"/>
          </w:rPr>
          <w:t>811 05</w:t>
        </w:r>
      </w:ins>
      <w:r w:rsidRPr="00230311">
        <w:rPr>
          <w:rFonts w:asciiTheme="minorHAnsi" w:hAnsiTheme="minorHAnsi" w:cstheme="minorHAnsi"/>
        </w:rPr>
        <w:t xml:space="preserve"> Bratislava</w:t>
      </w:r>
      <w:del w:id="16" w:author="Autor">
        <w:r w:rsidRPr="00230311" w:rsidDel="005E5164">
          <w:rPr>
            <w:rFonts w:asciiTheme="minorHAnsi" w:hAnsiTheme="minorHAnsi" w:cstheme="minorHAnsi"/>
          </w:rPr>
          <w:delText xml:space="preserve"> 15</w:delText>
        </w:r>
      </w:del>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BB26408" w14:textId="77777777" w:rsidR="00F24DB4" w:rsidRDefault="00F24DB4">
      <w:pPr>
        <w:pStyle w:val="Odsekzoznamu"/>
        <w:numPr>
          <w:ilvl w:val="1"/>
          <w:numId w:val="6"/>
        </w:numPr>
        <w:spacing w:before="120" w:after="120"/>
        <w:ind w:hanging="357"/>
        <w:jc w:val="both"/>
        <w:rPr>
          <w:ins w:id="17" w:author="Autor"/>
          <w:rFonts w:asciiTheme="minorHAnsi" w:hAnsiTheme="minorHAnsi" w:cstheme="minorHAnsi"/>
          <w:sz w:val="22"/>
          <w:szCs w:val="22"/>
        </w:rPr>
        <w:pPrChange w:id="18" w:author="Autor">
          <w:pPr>
            <w:pStyle w:val="Odsekzoznamu"/>
            <w:numPr>
              <w:ilvl w:val="1"/>
              <w:numId w:val="6"/>
            </w:numPr>
            <w:spacing w:before="120" w:after="120"/>
            <w:ind w:left="1440" w:hanging="357"/>
            <w:contextualSpacing w:val="0"/>
            <w:jc w:val="both"/>
          </w:pPr>
        </w:pPrChange>
      </w:pPr>
      <w:ins w:id="19"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38BCA544" w14:textId="6FE7350A" w:rsidR="001936D0" w:rsidRPr="00230311" w:rsidRDefault="00F24DB4">
      <w:pPr>
        <w:pStyle w:val="Odsekzoznamu"/>
        <w:spacing w:before="120" w:after="120"/>
        <w:ind w:firstLine="696"/>
        <w:jc w:val="both"/>
        <w:rPr>
          <w:rFonts w:asciiTheme="minorHAnsi" w:hAnsiTheme="minorHAnsi" w:cstheme="minorHAnsi"/>
          <w:sz w:val="22"/>
          <w:szCs w:val="22"/>
        </w:rPr>
        <w:pPrChange w:id="20" w:author="Autor">
          <w:pPr>
            <w:pStyle w:val="Odsekzoznamu"/>
            <w:numPr>
              <w:numId w:val="34"/>
            </w:numPr>
            <w:spacing w:before="240" w:after="240"/>
            <w:ind w:left="1560" w:hanging="426"/>
            <w:jc w:val="both"/>
          </w:pPr>
        </w:pPrChange>
      </w:pPr>
      <w:ins w:id="21"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2" w:author="Autor">
        <w:r w:rsidR="001936D0" w:rsidRPr="00230311" w:rsidDel="00F24DB4">
          <w:rPr>
            <w:rFonts w:asciiTheme="minorHAnsi" w:hAnsiTheme="minorHAnsi" w:cstheme="minorHAnsi"/>
            <w:sz w:val="22"/>
            <w:szCs w:val="22"/>
          </w:rPr>
          <w:delText>v čase od 8.00 hod. do 15.00 hod. (obedňajšia prestávka 11.45-12.15 hod</w:delText>
        </w:r>
        <w:r w:rsidR="007C40D0" w:rsidRPr="00230311" w:rsidDel="00F24DB4">
          <w:rPr>
            <w:rFonts w:asciiTheme="minorHAnsi" w:hAnsiTheme="minorHAnsi" w:cstheme="minorHAnsi"/>
            <w:sz w:val="22"/>
            <w:szCs w:val="22"/>
          </w:rPr>
          <w:delText>.</w:delText>
        </w:r>
        <w:r w:rsidR="001936D0" w:rsidRPr="00230311" w:rsidDel="00F24DB4">
          <w:rPr>
            <w:rFonts w:asciiTheme="minorHAnsi" w:hAnsiTheme="minorHAnsi" w:cstheme="minorHAnsi"/>
            <w:sz w:val="22"/>
            <w:szCs w:val="22"/>
          </w:rPr>
          <w:delText>):</w:delText>
        </w:r>
      </w:del>
    </w:p>
    <w:p w14:paraId="381CEDE8" w14:textId="6891B755" w:rsidR="001936D0" w:rsidRPr="00230311" w:rsidRDefault="001936D0">
      <w:pPr>
        <w:spacing w:after="0"/>
        <w:ind w:left="1416"/>
        <w:jc w:val="both"/>
        <w:rPr>
          <w:rFonts w:asciiTheme="minorHAnsi" w:hAnsiTheme="minorHAnsi" w:cstheme="minorHAnsi"/>
        </w:rPr>
        <w:pPrChange w:id="23" w:author="Autor">
          <w:pPr>
            <w:spacing w:after="0"/>
            <w:ind w:left="1560"/>
            <w:jc w:val="both"/>
          </w:pPr>
        </w:pPrChange>
      </w:pPr>
      <w:r w:rsidRPr="00230311">
        <w:rPr>
          <w:rFonts w:asciiTheme="minorHAnsi" w:hAnsiTheme="minorHAnsi" w:cstheme="minorHAnsi"/>
        </w:rPr>
        <w:t xml:space="preserve">podateľňa </w:t>
      </w:r>
      <w:ins w:id="24" w:author="Autor">
        <w:r w:rsidR="00F24DB4">
          <w:rPr>
            <w:rFonts w:asciiTheme="minorHAnsi" w:hAnsiTheme="minorHAnsi" w:cstheme="minorHAnsi"/>
          </w:rPr>
          <w:t xml:space="preserve">Ministerstva investícií, regionálneho rozvoja a informatizácie </w:t>
        </w:r>
      </w:ins>
      <w:del w:id="25" w:author="Autor">
        <w:r w:rsidRPr="00230311" w:rsidDel="00F24DB4">
          <w:rPr>
            <w:rFonts w:asciiTheme="minorHAnsi" w:hAnsiTheme="minorHAnsi" w:cstheme="minorHAnsi"/>
          </w:rPr>
          <w:delText xml:space="preserve">Úradu vlády </w:delText>
        </w:r>
      </w:del>
      <w:r w:rsidRPr="00230311">
        <w:rPr>
          <w:rFonts w:asciiTheme="minorHAnsi" w:hAnsiTheme="minorHAnsi" w:cstheme="minorHAnsi"/>
        </w:rPr>
        <w:t xml:space="preserve">Slovenskej republiky </w:t>
      </w:r>
    </w:p>
    <w:p w14:paraId="48DFACB4" w14:textId="30395047" w:rsidR="001936D0" w:rsidRPr="00230311" w:rsidRDefault="00F24DB4">
      <w:pPr>
        <w:spacing w:after="0"/>
        <w:ind w:left="708" w:firstLine="708"/>
        <w:jc w:val="both"/>
        <w:rPr>
          <w:rFonts w:asciiTheme="minorHAnsi" w:hAnsiTheme="minorHAnsi" w:cstheme="minorHAnsi"/>
        </w:rPr>
        <w:pPrChange w:id="26" w:author="Autor">
          <w:pPr>
            <w:spacing w:after="0"/>
            <w:ind w:left="1560"/>
            <w:jc w:val="both"/>
          </w:pPr>
        </w:pPrChange>
      </w:pPr>
      <w:ins w:id="27" w:author="Autor">
        <w:r>
          <w:rPr>
            <w:rFonts w:asciiTheme="minorHAnsi" w:hAnsiTheme="minorHAnsi" w:cstheme="minorHAnsi"/>
          </w:rPr>
          <w:t>Štefánikova 15</w:t>
        </w:r>
      </w:ins>
      <w:del w:id="28" w:author="Autor">
        <w:r w:rsidR="001936D0" w:rsidRPr="00230311" w:rsidDel="00F24DB4">
          <w:rPr>
            <w:rFonts w:asciiTheme="minorHAnsi" w:hAnsiTheme="minorHAnsi" w:cstheme="minorHAnsi"/>
          </w:rPr>
          <w:delText xml:space="preserve">Námestie slobody 1 </w:delText>
        </w:r>
      </w:del>
    </w:p>
    <w:p w14:paraId="47F163E9" w14:textId="3C5E3883" w:rsidR="001936D0" w:rsidRPr="00230311" w:rsidRDefault="001936D0">
      <w:pPr>
        <w:spacing w:after="0"/>
        <w:ind w:left="708" w:firstLine="708"/>
        <w:jc w:val="both"/>
        <w:rPr>
          <w:rFonts w:asciiTheme="minorHAnsi" w:hAnsiTheme="minorHAnsi" w:cstheme="minorHAnsi"/>
        </w:rPr>
        <w:pPrChange w:id="29" w:author="Autor">
          <w:pPr>
            <w:spacing w:after="0"/>
            <w:ind w:left="1560"/>
            <w:jc w:val="both"/>
          </w:pPr>
        </w:pPrChange>
      </w:pPr>
      <w:del w:id="30" w:author="Autor">
        <w:r w:rsidRPr="00230311" w:rsidDel="00F24DB4">
          <w:rPr>
            <w:rFonts w:asciiTheme="minorHAnsi" w:hAnsiTheme="minorHAnsi" w:cstheme="minorHAnsi"/>
          </w:rPr>
          <w:delText>813 70</w:delText>
        </w:r>
      </w:del>
      <w:ins w:id="31" w:author="Autor">
        <w:r w:rsidR="00F24DB4">
          <w:rPr>
            <w:rFonts w:asciiTheme="minorHAnsi" w:hAnsiTheme="minorHAnsi" w:cstheme="minorHAnsi"/>
          </w:rPr>
          <w:t xml:space="preserve">811 05 </w:t>
        </w:r>
      </w:ins>
      <w:del w:id="32" w:author="Autor">
        <w:r w:rsidRPr="00230311" w:rsidDel="00F24DB4">
          <w:rPr>
            <w:rFonts w:asciiTheme="minorHAnsi" w:hAnsiTheme="minorHAnsi" w:cstheme="minorHAnsi"/>
          </w:rPr>
          <w:delText xml:space="preserve"> </w:delText>
        </w:r>
      </w:del>
      <w:r w:rsidRPr="00230311">
        <w:rPr>
          <w:rFonts w:asciiTheme="minorHAnsi" w:hAnsiTheme="minorHAnsi" w:cstheme="minorHAnsi"/>
        </w:rPr>
        <w:t>Bratislava</w:t>
      </w:r>
      <w:del w:id="33" w:author="Autor">
        <w:r w:rsidRPr="00230311" w:rsidDel="00F24DB4">
          <w:rPr>
            <w:rFonts w:asciiTheme="minorHAnsi" w:hAnsiTheme="minorHAnsi" w:cstheme="minorHAnsi"/>
          </w:rPr>
          <w:delText xml:space="preserve"> 15</w:delText>
        </w:r>
      </w:del>
    </w:p>
    <w:p w14:paraId="1292B86A" w14:textId="0529631E"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ins w:id="34" w:author="Autor">
        <w:r w:rsidR="00F24DB4">
          <w:rPr>
            <w:rFonts w:asciiTheme="minorHAnsi" w:hAnsiTheme="minorHAnsi" w:cstheme="minorHAnsi"/>
            <w:sz w:val="22"/>
            <w:szCs w:val="22"/>
          </w:rPr>
          <w:t>9:00</w:t>
        </w:r>
        <w:r w:rsidR="00F24DB4" w:rsidRPr="004B245F">
          <w:rPr>
            <w:rFonts w:asciiTheme="minorHAnsi" w:hAnsiTheme="minorHAnsi" w:cstheme="minorHAnsi"/>
            <w:sz w:val="22"/>
            <w:szCs w:val="22"/>
          </w:rPr>
          <w:t xml:space="preserve"> hod. do </w:t>
        </w:r>
        <w:r w:rsidR="00F24DB4">
          <w:rPr>
            <w:rFonts w:asciiTheme="minorHAnsi" w:hAnsiTheme="minorHAnsi" w:cstheme="minorHAnsi"/>
            <w:sz w:val="22"/>
            <w:szCs w:val="22"/>
          </w:rPr>
          <w:t>15:00</w:t>
        </w:r>
        <w:r w:rsidR="00F24DB4" w:rsidRPr="004B245F">
          <w:rPr>
            <w:rFonts w:asciiTheme="minorHAnsi" w:hAnsiTheme="minorHAnsi" w:cstheme="minorHAnsi"/>
            <w:sz w:val="22"/>
            <w:szCs w:val="22"/>
          </w:rPr>
          <w:t xml:space="preserve"> </w:t>
        </w:r>
      </w:ins>
      <w:del w:id="35" w:author="Autor">
        <w:r w:rsidRPr="00230311" w:rsidDel="00F24DB4">
          <w:rPr>
            <w:rFonts w:asciiTheme="minorHAnsi" w:hAnsiTheme="minorHAnsi" w:cstheme="minorHAnsi"/>
            <w:sz w:val="22"/>
            <w:szCs w:val="22"/>
          </w:rPr>
          <w:delText xml:space="preserve">8.30 hod. do 14.30 </w:delText>
        </w:r>
      </w:del>
      <w:r w:rsidRPr="00230311">
        <w:rPr>
          <w:rFonts w:asciiTheme="minorHAnsi" w:hAnsiTheme="minorHAnsi" w:cstheme="minorHAnsi"/>
          <w:sz w:val="22"/>
          <w:szCs w:val="22"/>
        </w:rPr>
        <w:t>hod. na adresu:</w:t>
      </w:r>
    </w:p>
    <w:p w14:paraId="21B97B06" w14:textId="0CEE6878" w:rsidR="001936D0" w:rsidRDefault="00F24DB4" w:rsidP="000F1F4E">
      <w:pPr>
        <w:spacing w:after="0"/>
        <w:ind w:left="1559"/>
        <w:contextualSpacing/>
        <w:jc w:val="both"/>
        <w:rPr>
          <w:rFonts w:asciiTheme="minorHAnsi" w:hAnsiTheme="minorHAnsi" w:cstheme="minorHAnsi"/>
        </w:rPr>
      </w:pPr>
      <w:ins w:id="36"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37" w:author="Autor">
        <w:r w:rsidR="001936D0" w:rsidRPr="00230311" w:rsidDel="00F24DB4">
          <w:rPr>
            <w:rFonts w:asciiTheme="minorHAnsi" w:hAnsiTheme="minorHAnsi" w:cstheme="minorHAnsi"/>
          </w:rPr>
          <w:delText xml:space="preserve">Úrad vlády </w:delText>
        </w:r>
      </w:del>
      <w:r w:rsidR="001936D0" w:rsidRPr="00230311">
        <w:rPr>
          <w:rFonts w:asciiTheme="minorHAnsi" w:hAnsiTheme="minorHAnsi" w:cstheme="minorHAnsi"/>
        </w:rPr>
        <w:t>Slovenskej republiky</w:t>
      </w:r>
    </w:p>
    <w:p w14:paraId="42B81EA8" w14:textId="00F1A890"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 xml:space="preserve">sekcia </w:t>
      </w:r>
      <w:ins w:id="38" w:author="Autor">
        <w:r w:rsidR="00052D49" w:rsidRPr="00052D49">
          <w:rPr>
            <w:rFonts w:asciiTheme="minorHAnsi" w:hAnsiTheme="minorHAnsi" w:cstheme="minorHAnsi"/>
          </w:rPr>
          <w:t>OP TP a iných finančných mechanizmov</w:t>
        </w:r>
      </w:ins>
      <w:del w:id="39" w:author="Autor">
        <w:r w:rsidDel="00052D49">
          <w:rPr>
            <w:rFonts w:asciiTheme="minorHAnsi" w:hAnsiTheme="minorHAnsi" w:cstheme="minorHAnsi"/>
          </w:rPr>
          <w:delText>finančných programov</w:delText>
        </w:r>
      </w:del>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2F7E00F6"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Bratislava</w:t>
      </w:r>
      <w:del w:id="40" w:author="Autor">
        <w:r w:rsidR="001936D0" w:rsidRPr="00230311" w:rsidDel="00F24DB4">
          <w:rPr>
            <w:rFonts w:asciiTheme="minorHAnsi" w:hAnsiTheme="minorHAnsi" w:cstheme="minorHAnsi"/>
          </w:rPr>
          <w:delText xml:space="preserve"> </w:delText>
        </w:r>
        <w:r w:rsidR="00EA5E71" w:rsidRPr="00230311" w:rsidDel="00F24DB4">
          <w:rPr>
            <w:rFonts w:asciiTheme="minorHAnsi" w:hAnsiTheme="minorHAnsi" w:cstheme="minorHAnsi"/>
          </w:rPr>
          <w:delText>1</w:delText>
        </w:r>
      </w:del>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039CD558"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(ďalej aj „ÚP</w:t>
      </w:r>
      <w:del w:id="41" w:author="Autor">
        <w:r w:rsidR="00536C72" w:rsidRPr="00230311" w:rsidDel="00F24DB4">
          <w:rPr>
            <w:rFonts w:asciiTheme="minorHAnsi" w:hAnsiTheme="minorHAnsi" w:cstheme="minorHAnsi"/>
            <w:sz w:val="22"/>
            <w:szCs w:val="22"/>
          </w:rPr>
          <w:delText> </w:delText>
        </w:r>
      </w:del>
      <w:r w:rsidR="00536C72" w:rsidRPr="00230311">
        <w:rPr>
          <w:rFonts w:asciiTheme="minorHAnsi" w:hAnsiTheme="minorHAnsi" w:cstheme="minorHAnsi"/>
          <w:sz w:val="22"/>
          <w:szCs w:val="22"/>
        </w:rPr>
        <w:t xml:space="preserve">VS“) </w:t>
      </w:r>
      <w:r w:rsidRPr="00230311">
        <w:rPr>
          <w:rFonts w:asciiTheme="minorHAnsi" w:hAnsiTheme="minorHAnsi" w:cstheme="minorHAnsi"/>
          <w:sz w:val="22"/>
          <w:szCs w:val="22"/>
        </w:rPr>
        <w:t xml:space="preserve">do elektronickej schránky </w:t>
      </w:r>
      <w:ins w:id="42" w:author="Autor">
        <w:r w:rsidR="00F24DB4">
          <w:rPr>
            <w:rFonts w:asciiTheme="minorHAnsi" w:hAnsiTheme="minorHAnsi" w:cstheme="minorHAnsi"/>
            <w:sz w:val="22"/>
            <w:szCs w:val="22"/>
          </w:rPr>
          <w:t xml:space="preserve">MIRRI SR - </w:t>
        </w:r>
      </w:ins>
      <w:r w:rsidRPr="00230311">
        <w:rPr>
          <w:rFonts w:asciiTheme="minorHAnsi" w:hAnsiTheme="minorHAnsi" w:cstheme="minorHAnsi"/>
          <w:sz w:val="22"/>
          <w:szCs w:val="22"/>
        </w:rPr>
        <w:t>RO OP TP (ÚP</w:t>
      </w:r>
      <w:del w:id="43" w:author="Autor">
        <w:r w:rsidRPr="00230311" w:rsidDel="00F24DB4">
          <w:rPr>
            <w:rFonts w:asciiTheme="minorHAnsi" w:hAnsiTheme="minorHAnsi" w:cstheme="minorHAnsi"/>
            <w:sz w:val="22"/>
            <w:szCs w:val="22"/>
          </w:rPr>
          <w:delText xml:space="preserve"> </w:delText>
        </w:r>
      </w:del>
      <w:r w:rsidRPr="00230311">
        <w:rPr>
          <w:rFonts w:asciiTheme="minorHAnsi" w:hAnsiTheme="minorHAnsi" w:cstheme="minorHAnsi"/>
          <w:sz w:val="22"/>
          <w:szCs w:val="22"/>
        </w:rPr>
        <w:t xml:space="preserve">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xml:space="preserve">, špeciálna služba </w:t>
      </w:r>
      <w:del w:id="44" w:author="Autor">
        <w:r w:rsidRPr="00230311" w:rsidDel="00F24DB4">
          <w:rPr>
            <w:rFonts w:asciiTheme="minorHAnsi" w:hAnsiTheme="minorHAnsi" w:cstheme="minorHAnsi"/>
            <w:sz w:val="22"/>
            <w:szCs w:val="22"/>
          </w:rPr>
          <w:delText xml:space="preserve">ÚV </w:delText>
        </w:r>
      </w:del>
      <w:ins w:id="45" w:author="Autor">
        <w:r w:rsidR="00F24DB4">
          <w:rPr>
            <w:rFonts w:asciiTheme="minorHAnsi" w:hAnsiTheme="minorHAnsi" w:cstheme="minorHAnsi"/>
            <w:sz w:val="22"/>
            <w:szCs w:val="22"/>
          </w:rPr>
          <w:t>MIRRI</w:t>
        </w:r>
        <w:r w:rsidR="00F24DB4" w:rsidRPr="00230311">
          <w:rPr>
            <w:rFonts w:asciiTheme="minorHAnsi" w:hAnsiTheme="minorHAnsi" w:cstheme="minorHAnsi"/>
            <w:sz w:val="22"/>
            <w:szCs w:val="22"/>
          </w:rPr>
          <w:t xml:space="preserve"> </w:t>
        </w:r>
      </w:ins>
      <w:r w:rsidRPr="00230311">
        <w:rPr>
          <w:rFonts w:asciiTheme="minorHAnsi" w:hAnsiTheme="minorHAnsi" w:cstheme="minorHAnsi"/>
          <w:sz w:val="22"/>
          <w:szCs w:val="22"/>
        </w:rPr>
        <w:t>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3834B795"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P</w:t>
      </w:r>
      <w:del w:id="46" w:author="Autor">
        <w:r w:rsidR="00C6393A" w:rsidRPr="00230311" w:rsidDel="00F24DB4">
          <w:rPr>
            <w:rFonts w:asciiTheme="minorHAnsi" w:hAnsiTheme="minorHAnsi" w:cstheme="minorHAnsi"/>
          </w:rPr>
          <w:delText xml:space="preserve"> </w:delText>
        </w:r>
      </w:del>
      <w:r w:rsidR="00C6393A" w:rsidRPr="00230311">
        <w:rPr>
          <w:rFonts w:asciiTheme="minorHAnsi" w:hAnsiTheme="minorHAnsi" w:cstheme="minorHAnsi"/>
        </w:rPr>
        <w:t xml:space="preserve">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09EAC362"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w:t>
      </w:r>
      <w:del w:id="47" w:author="Autor">
        <w:r w:rsidRPr="00230311" w:rsidDel="00F24DB4">
          <w:rPr>
            <w:rFonts w:asciiTheme="minorHAnsi" w:hAnsiTheme="minorHAnsi" w:cstheme="minorHAnsi"/>
          </w:rPr>
          <w:delText>ÚV</w:delText>
        </w:r>
      </w:del>
      <w:ins w:id="48" w:author="Autor">
        <w:r w:rsidR="00F24DB4">
          <w:rPr>
            <w:rFonts w:asciiTheme="minorHAnsi" w:hAnsiTheme="minorHAnsi" w:cstheme="minorHAnsi"/>
          </w:rPr>
          <w:t>MIRRI</w:t>
        </w:r>
      </w:ins>
      <w:r w:rsidRPr="00230311">
        <w:rPr>
          <w:rFonts w:asciiTheme="minorHAnsi" w:hAnsiTheme="minorHAnsi" w:cstheme="minorHAnsi"/>
        </w:rPr>
        <w:t xml:space="preserve"> SR alebo RO OP TP alebo odovzdaná na poštovú, resp. inú prepravu (napr. zaslanie prostredníctvom kuriéra). Za dátum doručenia žiadosti sa považuje: </w:t>
      </w:r>
    </w:p>
    <w:p w14:paraId="5D3B65ED" w14:textId="1ACEAAC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 xml:space="preserve">na adresu </w:t>
      </w:r>
      <w:del w:id="49" w:author="Autor">
        <w:r w:rsidRPr="00230311" w:rsidDel="00F24DB4">
          <w:rPr>
            <w:rFonts w:asciiTheme="minorHAnsi" w:hAnsiTheme="minorHAnsi" w:cstheme="minorHAnsi"/>
            <w:sz w:val="22"/>
            <w:szCs w:val="22"/>
          </w:rPr>
          <w:delText>ÚV</w:delText>
        </w:r>
      </w:del>
      <w:ins w:id="50" w:author="Autor">
        <w:r w:rsidR="00F24DB4">
          <w:rPr>
            <w:rFonts w:asciiTheme="minorHAnsi" w:hAnsiTheme="minorHAnsi" w:cstheme="minorHAnsi"/>
            <w:sz w:val="22"/>
            <w:szCs w:val="22"/>
          </w:rPr>
          <w:t>MIRRI</w:t>
        </w:r>
      </w:ins>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5B30183F"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del w:id="51" w:author="Autor">
        <w:r w:rsidRPr="001111BA" w:rsidDel="00F24DB4">
          <w:rPr>
            <w:rFonts w:asciiTheme="minorHAnsi" w:hAnsiTheme="minorHAnsi" w:cstheme="minorHAnsi"/>
          </w:rPr>
          <w:delText xml:space="preserve">Úradu </w:delText>
        </w:r>
        <w:r w:rsidRPr="001111BA" w:rsidDel="00833FA9">
          <w:rPr>
            <w:rFonts w:asciiTheme="minorHAnsi" w:hAnsiTheme="minorHAnsi" w:cstheme="minorHAnsi"/>
          </w:rPr>
          <w:delText xml:space="preserve">vlády Slovenskej republiky </w:delText>
        </w:r>
      </w:del>
      <w:r w:rsidR="005E5164" w:rsidRPr="00833FA9">
        <w:fldChar w:fldCharType="begin"/>
      </w:r>
      <w:r w:rsidR="005E5164" w:rsidRPr="00833FA9">
        <w:instrText xml:space="preserve"> HYPERLINK "http://optp.vlada.gov.sk/domov/" </w:instrText>
      </w:r>
      <w:r w:rsidR="005E5164" w:rsidRPr="00833FA9">
        <w:rPr>
          <w:rPrChange w:id="52" w:author="Autor">
            <w:rPr>
              <w:rStyle w:val="Hypertextovprepojenie"/>
              <w:rFonts w:asciiTheme="minorHAnsi" w:hAnsiTheme="minorHAnsi" w:cstheme="minorHAnsi"/>
            </w:rPr>
          </w:rPrChange>
        </w:rPr>
        <w:fldChar w:fldCharType="separate"/>
      </w:r>
      <w:r w:rsidR="00593B81" w:rsidRPr="00833FA9">
        <w:rPr>
          <w:rStyle w:val="Hypertextovprepojenie"/>
          <w:rFonts w:asciiTheme="minorHAnsi" w:hAnsiTheme="minorHAnsi" w:cstheme="minorHAnsi"/>
        </w:rPr>
        <w:t>http://optp.vlada.gov.sk</w:t>
      </w:r>
      <w:r w:rsidR="005E5164" w:rsidRPr="00833FA9">
        <w:rPr>
          <w:rStyle w:val="Hypertextovprepojenie"/>
          <w:rFonts w:asciiTheme="minorHAnsi" w:hAnsiTheme="minorHAnsi" w:cstheme="minorHAnsi"/>
        </w:rPr>
        <w:fldChar w:fldCharType="end"/>
      </w:r>
      <w:r w:rsidR="00593B81" w:rsidRPr="00833FA9">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833FA9"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r w:rsidR="005E5164" w:rsidRPr="00833FA9">
        <w:fldChar w:fldCharType="begin"/>
      </w:r>
      <w:r w:rsidR="005E5164" w:rsidRPr="00833FA9">
        <w:instrText xml:space="preserve"> HYPERLINK "mailto:projektyoptp@vlada.gov.sk" </w:instrText>
      </w:r>
      <w:r w:rsidR="005E5164" w:rsidRPr="00833FA9">
        <w:rPr>
          <w:rPrChange w:id="53" w:author="Autor">
            <w:rPr>
              <w:rStyle w:val="Hypertextovprepojenie"/>
              <w:rFonts w:asciiTheme="minorHAnsi" w:eastAsiaTheme="minorHAnsi" w:hAnsiTheme="minorHAnsi" w:cstheme="minorHAnsi"/>
              <w:sz w:val="22"/>
              <w:szCs w:val="22"/>
            </w:rPr>
          </w:rPrChange>
        </w:rPr>
        <w:fldChar w:fldCharType="separate"/>
      </w:r>
      <w:r w:rsidR="00AA49FC" w:rsidRPr="00833FA9">
        <w:rPr>
          <w:rStyle w:val="Hypertextovprepojenie"/>
          <w:rFonts w:asciiTheme="minorHAnsi" w:eastAsiaTheme="minorHAnsi" w:hAnsiTheme="minorHAnsi" w:cstheme="minorHAnsi"/>
          <w:sz w:val="22"/>
          <w:szCs w:val="22"/>
        </w:rPr>
        <w:t>projektyoptp@vlada.gov.sk</w:t>
      </w:r>
      <w:r w:rsidR="005E5164" w:rsidRPr="00833FA9">
        <w:rPr>
          <w:rStyle w:val="Hypertextovprepojenie"/>
          <w:rFonts w:asciiTheme="minorHAnsi" w:eastAsiaTheme="minorHAnsi" w:hAnsiTheme="minorHAnsi" w:cstheme="minorHAnsi"/>
          <w:sz w:val="22"/>
          <w:szCs w:val="22"/>
        </w:rPr>
        <w:fldChar w:fldCharType="end"/>
      </w:r>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33463259" w:rsidR="00EA3C20" w:rsidRDefault="00F24DB4" w:rsidP="000F1F4E">
      <w:pPr>
        <w:pStyle w:val="Default"/>
        <w:spacing w:before="120" w:after="120"/>
        <w:ind w:left="709"/>
        <w:contextualSpacing/>
        <w:rPr>
          <w:rFonts w:asciiTheme="minorHAnsi" w:eastAsiaTheme="minorHAnsi" w:hAnsiTheme="minorHAnsi" w:cstheme="minorHAnsi"/>
          <w:sz w:val="22"/>
          <w:szCs w:val="22"/>
        </w:rPr>
      </w:pPr>
      <w:ins w:id="54" w:author="Autor">
        <w:r>
          <w:rPr>
            <w:rFonts w:asciiTheme="minorHAnsi" w:hAnsiTheme="minorHAnsi" w:cstheme="minorHAnsi"/>
            <w:sz w:val="22"/>
            <w:szCs w:val="22"/>
          </w:rPr>
          <w:t xml:space="preserve">Ministerstvo investícií, regionálneho rozvoja a informatizácie </w:t>
        </w:r>
      </w:ins>
      <w:del w:id="55" w:author="Autor">
        <w:r w:rsidR="00EA3C20" w:rsidRPr="00230311" w:rsidDel="00F24DB4">
          <w:rPr>
            <w:rFonts w:asciiTheme="minorHAnsi" w:eastAsiaTheme="minorHAnsi" w:hAnsiTheme="minorHAnsi" w:cstheme="minorHAnsi"/>
            <w:sz w:val="22"/>
            <w:szCs w:val="22"/>
          </w:rPr>
          <w:delText xml:space="preserve">Úrad vlády </w:delText>
        </w:r>
      </w:del>
      <w:r w:rsidR="00EA3C20" w:rsidRPr="00230311">
        <w:rPr>
          <w:rFonts w:asciiTheme="minorHAnsi" w:eastAsiaTheme="minorHAnsi" w:hAnsiTheme="minorHAnsi" w:cstheme="minorHAnsi"/>
          <w:sz w:val="22"/>
          <w:szCs w:val="22"/>
        </w:rPr>
        <w:t xml:space="preserve">SR </w:t>
      </w:r>
    </w:p>
    <w:p w14:paraId="1C62D8A1" w14:textId="1F443D3D"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ins w:id="56" w:author="Autor">
        <w:r w:rsidR="00052D49" w:rsidRPr="00052D49">
          <w:rPr>
            <w:rFonts w:asciiTheme="minorHAnsi" w:eastAsiaTheme="minorHAnsi" w:hAnsiTheme="minorHAnsi" w:cstheme="minorHAnsi"/>
            <w:sz w:val="22"/>
            <w:szCs w:val="22"/>
          </w:rPr>
          <w:t>OP TP a iných finančných mechanizmov</w:t>
        </w:r>
      </w:ins>
      <w:del w:id="57" w:author="Autor">
        <w:r w:rsidDel="00052D49">
          <w:rPr>
            <w:rFonts w:asciiTheme="minorHAnsi" w:eastAsiaTheme="minorHAnsi" w:hAnsiTheme="minorHAnsi" w:cstheme="minorHAnsi"/>
            <w:sz w:val="22"/>
            <w:szCs w:val="22"/>
          </w:rPr>
          <w:delText>finančných programov</w:delText>
        </w:r>
      </w:del>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286A6AF3"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ins w:id="58" w:author="Auto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del w:id="59" w:author="Autor">
        <w:r w:rsidR="00EA3C20" w:rsidRPr="00230311" w:rsidDel="0017171E">
          <w:rPr>
            <w:rFonts w:asciiTheme="minorHAnsi" w:eastAsiaTheme="minorHAnsi" w:hAnsiTheme="minorHAnsi" w:cstheme="minorHAnsi"/>
            <w:sz w:val="22"/>
            <w:szCs w:val="22"/>
          </w:rPr>
          <w:delText>Námestie slobody 1</w:delText>
        </w:r>
      </w:del>
      <w:r w:rsidR="00EA3C20" w:rsidRPr="00230311">
        <w:rPr>
          <w:rFonts w:asciiTheme="minorHAnsi" w:eastAsiaTheme="minorHAnsi" w:hAnsiTheme="minorHAnsi" w:cstheme="minorHAnsi"/>
          <w:sz w:val="22"/>
          <w:szCs w:val="22"/>
        </w:rPr>
        <w:t xml:space="preserve"> </w:t>
      </w:r>
    </w:p>
    <w:p w14:paraId="4601AC33" w14:textId="2731B93C" w:rsidR="00EA3C20" w:rsidRPr="00230311" w:rsidRDefault="00EA3C20" w:rsidP="000F1F4E">
      <w:pPr>
        <w:pStyle w:val="Default"/>
        <w:spacing w:before="120" w:after="120"/>
        <w:ind w:left="709"/>
        <w:rPr>
          <w:rFonts w:asciiTheme="minorHAnsi" w:eastAsiaTheme="minorHAnsi" w:hAnsiTheme="minorHAnsi" w:cstheme="minorHAnsi"/>
          <w:sz w:val="22"/>
          <w:szCs w:val="22"/>
        </w:rPr>
      </w:pPr>
      <w:del w:id="60" w:author="Autor">
        <w:r w:rsidRPr="00230311" w:rsidDel="0017171E">
          <w:rPr>
            <w:rFonts w:asciiTheme="minorHAnsi" w:eastAsiaTheme="minorHAnsi" w:hAnsiTheme="minorHAnsi" w:cstheme="minorHAnsi"/>
            <w:sz w:val="22"/>
            <w:szCs w:val="22"/>
          </w:rPr>
          <w:delText>813 70</w:delText>
        </w:r>
      </w:del>
      <w:ins w:id="61" w:author="Autor">
        <w:r w:rsidR="0017171E">
          <w:rPr>
            <w:rFonts w:asciiTheme="minorHAnsi" w:eastAsiaTheme="minorHAnsi" w:hAnsiTheme="minorHAnsi" w:cstheme="minorHAnsi"/>
            <w:sz w:val="22"/>
            <w:szCs w:val="22"/>
          </w:rPr>
          <w:t>811 05</w:t>
        </w:r>
      </w:ins>
      <w:r w:rsidRPr="00230311">
        <w:rPr>
          <w:rFonts w:asciiTheme="minorHAnsi" w:eastAsiaTheme="minorHAnsi" w:hAnsiTheme="minorHAnsi" w:cstheme="minorHAnsi"/>
          <w:sz w:val="22"/>
          <w:szCs w:val="22"/>
        </w:rPr>
        <w:t xml:space="preserve"> Bratislava</w:t>
      </w:r>
      <w:del w:id="62" w:author="Autor">
        <w:r w:rsidRPr="00230311" w:rsidDel="0017171E">
          <w:rPr>
            <w:rFonts w:asciiTheme="minorHAnsi" w:eastAsiaTheme="minorHAnsi" w:hAnsiTheme="minorHAnsi" w:cstheme="minorHAnsi"/>
            <w:sz w:val="22"/>
            <w:szCs w:val="22"/>
          </w:rPr>
          <w:delText xml:space="preserve"> 15</w:delText>
        </w:r>
      </w:del>
    </w:p>
    <w:p w14:paraId="1C92F6B6" w14:textId="3ED4FBDD"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ins w:id="63" w:author="Autor">
        <w:r w:rsidR="0017171E">
          <w:rPr>
            <w:rFonts w:asciiTheme="minorHAnsi" w:hAnsiTheme="minorHAnsi" w:cstheme="minorHAnsi"/>
            <w:sz w:val="22"/>
            <w:szCs w:val="22"/>
          </w:rPr>
          <w:t>9:00</w:t>
        </w:r>
        <w:r w:rsidR="0017171E" w:rsidRPr="00834239">
          <w:rPr>
            <w:rFonts w:asciiTheme="minorHAnsi" w:hAnsiTheme="minorHAnsi" w:cstheme="minorHAnsi"/>
            <w:sz w:val="22"/>
            <w:szCs w:val="22"/>
          </w:rPr>
          <w:t xml:space="preserve"> hod. do </w:t>
        </w:r>
        <w:r w:rsidR="0017171E">
          <w:rPr>
            <w:rFonts w:asciiTheme="minorHAnsi" w:hAnsiTheme="minorHAnsi" w:cstheme="minorHAnsi"/>
            <w:sz w:val="22"/>
            <w:szCs w:val="22"/>
          </w:rPr>
          <w:t>15:00</w:t>
        </w:r>
        <w:r w:rsidR="0017171E" w:rsidRPr="00834239">
          <w:rPr>
            <w:rFonts w:asciiTheme="minorHAnsi" w:hAnsiTheme="minorHAnsi" w:cstheme="minorHAnsi"/>
            <w:sz w:val="22"/>
            <w:szCs w:val="22"/>
          </w:rPr>
          <w:t xml:space="preserve"> </w:t>
        </w:r>
      </w:ins>
      <w:del w:id="64" w:author="Autor">
        <w:r w:rsidRPr="00230311" w:rsidDel="0017171E">
          <w:rPr>
            <w:rFonts w:asciiTheme="minorHAnsi" w:eastAsiaTheme="minorHAnsi" w:hAnsiTheme="minorHAnsi" w:cstheme="minorHAnsi"/>
            <w:sz w:val="22"/>
            <w:szCs w:val="22"/>
          </w:rPr>
          <w:delText xml:space="preserve">8.30 hod. do 14.30 </w:delText>
        </w:r>
      </w:del>
      <w:r w:rsidRPr="00230311">
        <w:rPr>
          <w:rFonts w:asciiTheme="minorHAnsi" w:eastAsiaTheme="minorHAnsi" w:hAnsiTheme="minorHAnsi" w:cstheme="minorHAnsi"/>
          <w:sz w:val="22"/>
          <w:szCs w:val="22"/>
        </w:rPr>
        <w:t xml:space="preserve">hod. na kontaktnej adrese: </w:t>
      </w:r>
    </w:p>
    <w:p w14:paraId="61388D09" w14:textId="5A8C8633" w:rsidR="003A2C31" w:rsidRDefault="0017171E" w:rsidP="000F1F4E">
      <w:pPr>
        <w:pStyle w:val="Default"/>
        <w:spacing w:before="120" w:after="120"/>
        <w:ind w:left="709"/>
        <w:contextualSpacing/>
        <w:rPr>
          <w:rFonts w:asciiTheme="minorHAnsi" w:eastAsiaTheme="minorHAnsi" w:hAnsiTheme="minorHAnsi" w:cstheme="minorHAnsi"/>
          <w:sz w:val="22"/>
          <w:szCs w:val="22"/>
        </w:rPr>
      </w:pPr>
      <w:ins w:id="65" w:author="Auto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ins>
      <w:del w:id="66" w:author="Autor">
        <w:r w:rsidR="003A2C31" w:rsidRPr="00230311" w:rsidDel="0017171E">
          <w:rPr>
            <w:rFonts w:asciiTheme="minorHAnsi" w:eastAsiaTheme="minorHAnsi" w:hAnsiTheme="minorHAnsi" w:cstheme="minorHAnsi"/>
            <w:sz w:val="22"/>
            <w:szCs w:val="22"/>
          </w:rPr>
          <w:delText xml:space="preserve">Úrad vlády </w:delText>
        </w:r>
      </w:del>
      <w:r w:rsidR="003A2C31" w:rsidRPr="00230311">
        <w:rPr>
          <w:rFonts w:asciiTheme="minorHAnsi" w:eastAsiaTheme="minorHAnsi" w:hAnsiTheme="minorHAnsi" w:cstheme="minorHAnsi"/>
          <w:sz w:val="22"/>
          <w:szCs w:val="22"/>
        </w:rPr>
        <w:t xml:space="preserve">SR </w:t>
      </w:r>
    </w:p>
    <w:p w14:paraId="0A337C7F" w14:textId="61EBFA8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ins w:id="67" w:author="Autor">
        <w:r w:rsidR="00052D49" w:rsidRPr="00052D49">
          <w:rPr>
            <w:rFonts w:asciiTheme="minorHAnsi" w:eastAsiaTheme="minorHAnsi" w:hAnsiTheme="minorHAnsi" w:cstheme="minorHAnsi"/>
            <w:sz w:val="22"/>
            <w:szCs w:val="22"/>
          </w:rPr>
          <w:t>OP TP a iných finančných mechanizmov</w:t>
        </w:r>
      </w:ins>
      <w:del w:id="68" w:author="Autor">
        <w:r w:rsidDel="00052D49">
          <w:rPr>
            <w:rFonts w:asciiTheme="minorHAnsi" w:eastAsiaTheme="minorHAnsi" w:hAnsiTheme="minorHAnsi" w:cstheme="minorHAnsi"/>
            <w:sz w:val="22"/>
            <w:szCs w:val="22"/>
          </w:rPr>
          <w:delText>finančných programov</w:delText>
        </w:r>
      </w:del>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02650A86"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del w:id="69" w:author="Autor">
        <w:r w:rsidR="009C52E4" w:rsidRPr="00230311" w:rsidDel="0017171E">
          <w:rPr>
            <w:rFonts w:asciiTheme="minorHAnsi" w:eastAsiaTheme="minorHAnsi" w:hAnsiTheme="minorHAnsi" w:cstheme="minorHAnsi"/>
            <w:sz w:val="22"/>
            <w:szCs w:val="22"/>
          </w:rPr>
          <w:delText xml:space="preserve"> 1</w:delText>
        </w:r>
      </w:del>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ins w:id="70" w:author="Auto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5B5D16A" w14:textId="77777777" w:rsidR="0017171E" w:rsidRDefault="0017171E" w:rsidP="000F1F4E">
      <w:pPr>
        <w:spacing w:before="120" w:after="120" w:line="240" w:lineRule="auto"/>
        <w:ind w:firstLine="360"/>
        <w:jc w:val="both"/>
        <w:rPr>
          <w:rFonts w:asciiTheme="minorHAnsi" w:hAnsiTheme="minorHAnsi" w:cstheme="minorHAnsi"/>
        </w:rPr>
      </w:pP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r w:rsidR="005E5164" w:rsidRPr="00833FA9">
        <w:fldChar w:fldCharType="begin"/>
      </w:r>
      <w:r w:rsidR="005E5164" w:rsidRPr="00833FA9">
        <w:instrText xml:space="preserve"> HYPERLINK "https://www.optp.vlada.gov.sk/programovy-dokument/" </w:instrText>
      </w:r>
      <w:r w:rsidR="005E5164" w:rsidRPr="00833FA9">
        <w:rPr>
          <w:rPrChange w:id="71" w:author="Autor">
            <w:rPr>
              <w:rStyle w:val="Hypertextovprepojenie"/>
              <w:rFonts w:asciiTheme="minorHAnsi" w:hAnsiTheme="minorHAnsi" w:cstheme="minorHAnsi"/>
            </w:rPr>
          </w:rPrChange>
        </w:rPr>
        <w:fldChar w:fldCharType="separate"/>
      </w:r>
      <w:r w:rsidR="00DD199B" w:rsidRPr="00833FA9">
        <w:rPr>
          <w:rStyle w:val="Hypertextovprepojenie"/>
          <w:rFonts w:asciiTheme="minorHAnsi" w:hAnsiTheme="minorHAnsi" w:cstheme="minorHAnsi"/>
        </w:rPr>
        <w:t>https://www.optp.vlada.gov.sk/programovy-dokument/</w:t>
      </w:r>
      <w:r w:rsidR="005E5164" w:rsidRPr="00833FA9">
        <w:rPr>
          <w:rStyle w:val="Hypertextovprepojenie"/>
          <w:rFonts w:asciiTheme="minorHAnsi" w:hAnsiTheme="minorHAnsi" w:cstheme="minorHAnsi"/>
        </w:rPr>
        <w:fldChar w:fldCharType="end"/>
      </w:r>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3"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4"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5"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18"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66B2156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ins w:id="72" w:author="Auto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p>
    <w:p w14:paraId="786386F5" w14:textId="3BE6CC1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ins w:id="73" w:author="Auto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0B8FE40"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ins w:id="74" w:author="Auto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71FAACA1"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ins w:id="75" w:author="Auto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p>
    <w:p w14:paraId="5CAC9940" w14:textId="50A086C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ins w:id="76" w:author="Auto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p>
    <w:p w14:paraId="648018AB" w14:textId="017CEA4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del w:id="77" w:author="Autor">
        <w:r w:rsidR="00EE2471" w:rsidRPr="00230311" w:rsidDel="0017171E">
          <w:rPr>
            <w:rFonts w:asciiTheme="minorHAnsi" w:hAnsiTheme="minorHAnsi" w:cstheme="minorHAnsi"/>
            <w:sz w:val="22"/>
            <w:szCs w:val="22"/>
          </w:rPr>
          <w:delText> </w:delText>
        </w:r>
      </w:del>
      <w:ins w:id="78" w:author="Autor">
        <w:r w:rsidR="0017171E">
          <w:rPr>
            <w:rFonts w:asciiTheme="minorHAnsi" w:hAnsiTheme="minorHAnsi" w:cstheme="minorHAnsi"/>
            <w:sz w:val="22"/>
            <w:szCs w:val="22"/>
          </w:rPr>
          <w:t> </w:t>
        </w:r>
      </w:ins>
      <w:r w:rsidRPr="00230311">
        <w:rPr>
          <w:rFonts w:asciiTheme="minorHAnsi" w:hAnsiTheme="minorHAnsi" w:cstheme="minorHAnsi"/>
          <w:sz w:val="22"/>
          <w:szCs w:val="22"/>
        </w:rPr>
        <w:t>informatizáciu</w:t>
      </w:r>
      <w:ins w:id="79" w:author="Auto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del w:id="80" w:author="Autor">
          <w:r w:rsidR="0017171E" w:rsidDel="00935BA6">
            <w:rPr>
              <w:rFonts w:asciiTheme="minorHAnsi" w:eastAsiaTheme="minorHAnsi" w:hAnsiTheme="minorHAnsi" w:cstheme="minorHAnsi"/>
              <w:color w:val="000000"/>
              <w:sz w:val="22"/>
              <w:szCs w:val="22"/>
              <w:lang w:eastAsia="en-US"/>
            </w:rPr>
            <w:delText xml:space="preserve"> </w:delText>
          </w:r>
        </w:del>
      </w:ins>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40E44C87" w:rsidR="00CD1A3F" w:rsidRDefault="00DC3FBA" w:rsidP="000F1F4E">
      <w:pPr>
        <w:pStyle w:val="Odsekzoznamu"/>
        <w:numPr>
          <w:ilvl w:val="0"/>
          <w:numId w:val="7"/>
        </w:numPr>
        <w:spacing w:before="120" w:after="120"/>
        <w:ind w:left="714" w:hanging="357"/>
        <w:contextualSpacing w:val="0"/>
        <w:rPr>
          <w:ins w:id="81" w:author="Auto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ins w:id="82" w:author="Auto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ins>
    </w:p>
    <w:p w14:paraId="07BC9B63" w14:textId="77777777" w:rsidR="00231ADC" w:rsidRPr="00963FF0" w:rsidRDefault="00231ADC" w:rsidP="00231ADC">
      <w:pPr>
        <w:pStyle w:val="Odsekzoznamu"/>
        <w:numPr>
          <w:ilvl w:val="1"/>
          <w:numId w:val="7"/>
        </w:numPr>
        <w:spacing w:before="120" w:after="120"/>
        <w:jc w:val="both"/>
        <w:rPr>
          <w:ins w:id="83" w:author="Autor"/>
          <w:rFonts w:asciiTheme="minorHAnsi" w:hAnsiTheme="minorHAnsi" w:cstheme="minorHAnsi"/>
          <w:sz w:val="22"/>
          <w:szCs w:val="22"/>
        </w:rPr>
      </w:pPr>
      <w:ins w:id="84" w:author="Autor">
        <w:r w:rsidRPr="00963FF0">
          <w:rPr>
            <w:rFonts w:asciiTheme="minorHAnsi" w:hAnsiTheme="minorHAnsi" w:cstheme="minorHAnsi"/>
            <w:sz w:val="22"/>
            <w:szCs w:val="22"/>
          </w:rPr>
          <w:t>ako centrálny koordinačný orgán (od 01.07.2020)</w:t>
        </w:r>
      </w:ins>
    </w:p>
    <w:p w14:paraId="69A1E1BB" w14:textId="77777777" w:rsidR="00231ADC" w:rsidRPr="00963FF0" w:rsidRDefault="00231ADC" w:rsidP="00231ADC">
      <w:pPr>
        <w:pStyle w:val="Odsekzoznamu"/>
        <w:numPr>
          <w:ilvl w:val="1"/>
          <w:numId w:val="7"/>
        </w:numPr>
        <w:spacing w:before="120" w:after="120"/>
        <w:jc w:val="both"/>
        <w:rPr>
          <w:ins w:id="85" w:author="Autor"/>
          <w:rFonts w:asciiTheme="minorHAnsi" w:hAnsiTheme="minorHAnsi" w:cstheme="minorHAnsi"/>
          <w:sz w:val="22"/>
          <w:szCs w:val="22"/>
        </w:rPr>
      </w:pPr>
      <w:ins w:id="86" w:author="Autor">
        <w:r w:rsidRPr="00963FF0">
          <w:rPr>
            <w:rFonts w:asciiTheme="minorHAnsi" w:hAnsiTheme="minorHAnsi" w:cstheme="minorHAnsi"/>
            <w:sz w:val="22"/>
            <w:szCs w:val="22"/>
          </w:rPr>
          <w:t>ako gestor horizontálneho princípu Udržateľný rozvoj (od 01.07.2020)</w:t>
        </w:r>
      </w:ins>
    </w:p>
    <w:p w14:paraId="025DA8B1" w14:textId="77777777" w:rsidR="00231ADC" w:rsidRPr="00963FF0" w:rsidRDefault="00231ADC" w:rsidP="00231ADC">
      <w:pPr>
        <w:pStyle w:val="Odsekzoznamu"/>
        <w:numPr>
          <w:ilvl w:val="1"/>
          <w:numId w:val="7"/>
        </w:numPr>
        <w:spacing w:before="120" w:after="120"/>
        <w:jc w:val="both"/>
        <w:rPr>
          <w:ins w:id="87" w:author="Autor"/>
          <w:rFonts w:asciiTheme="minorHAnsi" w:hAnsiTheme="minorHAnsi" w:cstheme="minorHAnsi"/>
          <w:sz w:val="22"/>
          <w:szCs w:val="22"/>
        </w:rPr>
      </w:pPr>
      <w:ins w:id="88" w:author="Autor">
        <w:r w:rsidRPr="00963FF0">
          <w:rPr>
            <w:rFonts w:asciiTheme="minorHAnsi" w:hAnsiTheme="minorHAnsi" w:cstheme="minorHAnsi"/>
            <w:sz w:val="22"/>
            <w:szCs w:val="22"/>
          </w:rPr>
          <w:t>ako útvar zabezpečujúci strategické plánovanie a strategické riadenie investícií projektov financovaných z EŠIF (od 01.07.2020)</w:t>
        </w:r>
      </w:ins>
    </w:p>
    <w:p w14:paraId="5E1D350A" w14:textId="5DA5A50B" w:rsidR="00231ADC" w:rsidRPr="00963FF0" w:rsidRDefault="00231ADC" w:rsidP="00231ADC">
      <w:pPr>
        <w:pStyle w:val="Odsekzoznamu"/>
        <w:numPr>
          <w:ilvl w:val="1"/>
          <w:numId w:val="7"/>
        </w:numPr>
        <w:spacing w:before="120" w:after="120"/>
        <w:jc w:val="both"/>
        <w:rPr>
          <w:ins w:id="89" w:author="Autor"/>
          <w:rFonts w:asciiTheme="minorHAnsi" w:hAnsiTheme="minorHAnsi" w:cstheme="minorHAnsi"/>
          <w:sz w:val="22"/>
          <w:szCs w:val="22"/>
        </w:rPr>
      </w:pPr>
      <w:ins w:id="90" w:author="Auto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218896F4" w14:textId="725E5087" w:rsidR="00231ADC" w:rsidRPr="00963FF0" w:rsidRDefault="00231ADC" w:rsidP="00231ADC">
      <w:pPr>
        <w:pStyle w:val="Odsekzoznamu"/>
        <w:numPr>
          <w:ilvl w:val="1"/>
          <w:numId w:val="7"/>
        </w:numPr>
        <w:spacing w:before="120" w:after="120"/>
        <w:jc w:val="both"/>
        <w:rPr>
          <w:ins w:id="91" w:author="Autor"/>
          <w:rFonts w:asciiTheme="minorHAnsi" w:hAnsiTheme="minorHAnsi" w:cstheme="minorHAnsi"/>
          <w:sz w:val="22"/>
          <w:szCs w:val="22"/>
        </w:rPr>
      </w:pPr>
      <w:ins w:id="92" w:author="Auto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1013E2B7" w14:textId="06FA974C" w:rsidR="00231ADC" w:rsidRPr="00963FF0" w:rsidRDefault="00231ADC" w:rsidP="00231ADC">
      <w:pPr>
        <w:pStyle w:val="Odsekzoznamu"/>
        <w:numPr>
          <w:ilvl w:val="1"/>
          <w:numId w:val="7"/>
        </w:numPr>
        <w:spacing w:before="120" w:after="120"/>
        <w:jc w:val="both"/>
        <w:rPr>
          <w:ins w:id="93" w:author="Autor"/>
          <w:rFonts w:asciiTheme="minorHAnsi" w:hAnsiTheme="minorHAnsi" w:cstheme="minorHAnsi"/>
          <w:sz w:val="22"/>
          <w:szCs w:val="22"/>
        </w:rPr>
      </w:pPr>
      <w:ins w:id="94" w:author="Auto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ins>
    </w:p>
    <w:p w14:paraId="65ED3250" w14:textId="60C40733" w:rsidR="00231ADC" w:rsidRPr="00963FF0" w:rsidRDefault="00231ADC" w:rsidP="00231ADC">
      <w:pPr>
        <w:pStyle w:val="Odsekzoznamu"/>
        <w:numPr>
          <w:ilvl w:val="1"/>
          <w:numId w:val="7"/>
        </w:numPr>
        <w:spacing w:before="120" w:after="120"/>
        <w:jc w:val="both"/>
        <w:rPr>
          <w:ins w:id="95" w:author="Autor"/>
          <w:rFonts w:asciiTheme="minorHAnsi" w:hAnsiTheme="minorHAnsi" w:cstheme="minorHAnsi"/>
          <w:sz w:val="22"/>
          <w:szCs w:val="22"/>
        </w:rPr>
      </w:pPr>
      <w:ins w:id="96" w:author="Auto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5D85AAA0" w14:textId="77777777" w:rsidR="00231ADC" w:rsidRDefault="00231ADC">
      <w:pPr>
        <w:pStyle w:val="Odsekzoznamu"/>
        <w:numPr>
          <w:ilvl w:val="1"/>
          <w:numId w:val="7"/>
        </w:numPr>
        <w:spacing w:before="120" w:after="120"/>
        <w:jc w:val="both"/>
        <w:rPr>
          <w:ins w:id="97" w:author="Autor"/>
          <w:rFonts w:asciiTheme="minorHAnsi" w:hAnsiTheme="minorHAnsi" w:cstheme="minorHAnsi"/>
          <w:sz w:val="22"/>
          <w:szCs w:val="22"/>
        </w:rPr>
        <w:pPrChange w:id="98" w:author="Autor">
          <w:pPr>
            <w:pStyle w:val="Odsekzoznamu"/>
            <w:spacing w:before="120" w:after="120"/>
            <w:jc w:val="both"/>
          </w:pPr>
        </w:pPrChange>
      </w:pPr>
      <w:ins w:id="99" w:author="Auto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1995F722" w14:textId="249E072A" w:rsidR="00231ADC" w:rsidRPr="00231ADC" w:rsidRDefault="00231ADC">
      <w:pPr>
        <w:pStyle w:val="Odsekzoznamu"/>
        <w:numPr>
          <w:ilvl w:val="1"/>
          <w:numId w:val="7"/>
        </w:numPr>
        <w:spacing w:before="120" w:after="120"/>
        <w:jc w:val="both"/>
        <w:rPr>
          <w:ins w:id="100" w:author="Autor"/>
          <w:rFonts w:asciiTheme="minorHAnsi" w:hAnsiTheme="minorHAnsi" w:cstheme="minorHAnsi"/>
          <w:sz w:val="22"/>
          <w:szCs w:val="22"/>
          <w:rPrChange w:id="101" w:author="Autor">
            <w:rPr>
              <w:ins w:id="102" w:author="Autor"/>
              <w:rFonts w:eastAsiaTheme="minorHAnsi"/>
              <w:i/>
              <w:color w:val="000000"/>
              <w:lang w:eastAsia="en-US"/>
            </w:rPr>
          </w:rPrChange>
        </w:rPr>
        <w:pPrChange w:id="103" w:author="Autor">
          <w:pPr>
            <w:pStyle w:val="Odsekzoznamu"/>
            <w:spacing w:before="120" w:after="120"/>
            <w:jc w:val="both"/>
          </w:pPr>
        </w:pPrChange>
      </w:pPr>
      <w:ins w:id="104" w:author="Autor">
        <w:r w:rsidRPr="00231ADC">
          <w:rPr>
            <w:rFonts w:asciiTheme="minorHAnsi" w:hAnsiTheme="minorHAnsi" w:cstheme="minorHAnsi"/>
            <w:sz w:val="22"/>
            <w:szCs w:val="22"/>
            <w:rPrChange w:id="105" w:author="Autor">
              <w:rPr/>
            </w:rPrChange>
          </w:rPr>
          <w:t>ako orgán prvostupňovej kontroly programov nadnárodnej spolupráce (od 01.10.2020)</w:t>
        </w:r>
      </w:ins>
    </w:p>
    <w:p w14:paraId="37DEB583" w14:textId="77777777" w:rsidR="00231ADC" w:rsidRDefault="00231ADC" w:rsidP="0043630B">
      <w:pPr>
        <w:pStyle w:val="Odsekzoznamu"/>
        <w:spacing w:before="120" w:after="120"/>
        <w:jc w:val="both"/>
        <w:rPr>
          <w:ins w:id="106" w:author="Auto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ins w:id="107" w:author="Auto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65DD7E1C" w14:textId="77777777" w:rsidR="006A4261" w:rsidRDefault="00CD1A3F" w:rsidP="000F1F4E">
      <w:pPr>
        <w:pStyle w:val="Odsekzoznamu"/>
        <w:numPr>
          <w:ilvl w:val="0"/>
          <w:numId w:val="7"/>
        </w:numPr>
        <w:spacing w:before="120" w:after="120"/>
        <w:ind w:left="714" w:hanging="357"/>
        <w:contextualSpacing w:val="0"/>
        <w:jc w:val="both"/>
        <w:rPr>
          <w:ins w:id="108" w:author="Auto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ins w:id="109" w:author="Autor">
        <w:r w:rsidR="006A4261">
          <w:rPr>
            <w:rFonts w:asciiTheme="minorHAnsi" w:hAnsiTheme="minorHAnsi" w:cstheme="minorHAnsi"/>
            <w:sz w:val="22"/>
            <w:szCs w:val="22"/>
          </w:rPr>
          <w:t>.</w:t>
        </w:r>
      </w:ins>
    </w:p>
    <w:p w14:paraId="5886682E" w14:textId="5C312ECE" w:rsidR="00CD1A3F" w:rsidRPr="00230311" w:rsidRDefault="00E915BF">
      <w:pPr>
        <w:pStyle w:val="Odsekzoznamu"/>
        <w:spacing w:before="120" w:after="120"/>
        <w:ind w:left="714"/>
        <w:contextualSpacing w:val="0"/>
        <w:jc w:val="both"/>
        <w:rPr>
          <w:rFonts w:asciiTheme="minorHAnsi" w:hAnsiTheme="minorHAnsi" w:cstheme="minorHAnsi"/>
          <w:sz w:val="22"/>
          <w:szCs w:val="22"/>
        </w:rPr>
        <w:pPrChange w:id="110" w:author="Autor">
          <w:pPr>
            <w:pStyle w:val="Odsekzoznamu"/>
            <w:numPr>
              <w:numId w:val="7"/>
            </w:numPr>
            <w:spacing w:before="120" w:after="120"/>
            <w:ind w:left="714" w:hanging="357"/>
            <w:contextualSpacing w:val="0"/>
            <w:jc w:val="both"/>
          </w:pPr>
        </w:pPrChange>
      </w:pPr>
      <w:del w:id="111" w:author="Autor">
        <w:r w:rsidRPr="00230311" w:rsidDel="006A4261">
          <w:rPr>
            <w:rFonts w:asciiTheme="minorHAnsi" w:hAnsiTheme="minorHAnsi" w:cstheme="minorHAnsi"/>
            <w:sz w:val="22"/>
            <w:szCs w:val="22"/>
          </w:rPr>
          <w:delText>;</w:delText>
        </w:r>
      </w:del>
    </w:p>
    <w:p w14:paraId="37578F51" w14:textId="12BF9A44" w:rsidR="00521757" w:rsidRPr="00230311" w:rsidDel="006A4261" w:rsidRDefault="00521757" w:rsidP="000F1F4E">
      <w:pPr>
        <w:pStyle w:val="Odsekzoznamu"/>
        <w:numPr>
          <w:ilvl w:val="0"/>
          <w:numId w:val="7"/>
        </w:numPr>
        <w:spacing w:before="120" w:after="120"/>
        <w:ind w:left="714" w:hanging="357"/>
        <w:contextualSpacing w:val="0"/>
        <w:jc w:val="both"/>
        <w:rPr>
          <w:del w:id="112" w:author="Autor"/>
          <w:rFonts w:asciiTheme="minorHAnsi" w:hAnsiTheme="minorHAnsi" w:cstheme="minorHAnsi"/>
          <w:sz w:val="22"/>
          <w:szCs w:val="22"/>
        </w:rPr>
      </w:pPr>
      <w:del w:id="113" w:author="Autor">
        <w:r w:rsidRPr="00230311" w:rsidDel="006A4261">
          <w:rPr>
            <w:rFonts w:asciiTheme="minorHAnsi" w:hAnsiTheme="minorHAnsi" w:cstheme="minorHAnsi"/>
            <w:sz w:val="22"/>
            <w:szCs w:val="22"/>
          </w:rPr>
          <w:delText>voči žiadateľovi sa nenárokuje vrátenie pomoci na základe rozhodnutia E</w:delText>
        </w:r>
        <w:r w:rsidR="00B42D4A" w:rsidRPr="00230311" w:rsidDel="006A4261">
          <w:rPr>
            <w:rFonts w:asciiTheme="minorHAnsi" w:hAnsiTheme="minorHAnsi" w:cstheme="minorHAnsi"/>
            <w:sz w:val="22"/>
            <w:szCs w:val="22"/>
          </w:rPr>
          <w:delText>urópskej komisie</w:delText>
        </w:r>
        <w:r w:rsidRPr="00230311" w:rsidDel="006A4261">
          <w:rPr>
            <w:rFonts w:asciiTheme="minorHAnsi" w:hAnsiTheme="minorHAnsi" w:cstheme="minorHAnsi"/>
            <w:sz w:val="22"/>
            <w:szCs w:val="22"/>
          </w:rPr>
          <w:delText xml:space="preserve">, ktorým bola pomoc označená za neoprávnenú a nezlučiteľnú so spoločným </w:delText>
        </w:r>
      </w:del>
      <w:ins w:id="114" w:author="Autor">
        <w:del w:id="115" w:author="Autor">
          <w:r w:rsidR="00560CBF" w:rsidDel="006A4261">
            <w:rPr>
              <w:rFonts w:asciiTheme="minorHAnsi" w:hAnsiTheme="minorHAnsi" w:cstheme="minorHAnsi"/>
              <w:sz w:val="22"/>
              <w:szCs w:val="22"/>
            </w:rPr>
            <w:delText>vnútorným</w:delText>
          </w:r>
          <w:r w:rsidR="00560CBF" w:rsidRPr="00230311" w:rsidDel="006A4261">
            <w:rPr>
              <w:rFonts w:asciiTheme="minorHAnsi" w:hAnsiTheme="minorHAnsi" w:cstheme="minorHAnsi"/>
              <w:sz w:val="22"/>
              <w:szCs w:val="22"/>
            </w:rPr>
            <w:delText xml:space="preserve"> </w:delText>
          </w:r>
        </w:del>
      </w:ins>
      <w:del w:id="116" w:author="Autor">
        <w:r w:rsidRPr="00230311" w:rsidDel="006A4261">
          <w:rPr>
            <w:rFonts w:asciiTheme="minorHAnsi" w:hAnsiTheme="minorHAnsi" w:cstheme="minorHAnsi"/>
            <w:sz w:val="22"/>
            <w:szCs w:val="22"/>
          </w:rPr>
          <w:delText>trhom</w:delText>
        </w:r>
      </w:del>
    </w:p>
    <w:p w14:paraId="0E5B9D16" w14:textId="2F0DB3AE" w:rsidR="00906113" w:rsidRPr="00230311" w:rsidDel="006A4261" w:rsidRDefault="00521757" w:rsidP="0043630B">
      <w:pPr>
        <w:pStyle w:val="Odsekzoznamu"/>
        <w:spacing w:before="120" w:after="120"/>
        <w:contextualSpacing w:val="0"/>
        <w:jc w:val="both"/>
        <w:rPr>
          <w:del w:id="117" w:author="Autor"/>
          <w:rFonts w:asciiTheme="minorHAnsi" w:hAnsiTheme="minorHAnsi" w:cstheme="minorHAnsi"/>
          <w:sz w:val="22"/>
          <w:szCs w:val="22"/>
        </w:rPr>
      </w:pPr>
      <w:del w:id="118" w:author="Autor">
        <w:r w:rsidRPr="00230311" w:rsidDel="006A4261">
          <w:rPr>
            <w:rFonts w:asciiTheme="minorHAnsi" w:hAnsiTheme="minorHAnsi" w:cstheme="minorHAnsi"/>
            <w:i/>
            <w:sz w:val="22"/>
            <w:szCs w:val="22"/>
          </w:rPr>
          <w:delText>(podmienka sa preukazuje čestným vyhlásením žiadateľa v časti č. 15 vo formulári ŽoNFP</w:delText>
        </w:r>
        <w:r w:rsidRPr="00230311" w:rsidDel="006A4261">
          <w:rPr>
            <w:rFonts w:asciiTheme="minorHAnsi" w:hAnsiTheme="minorHAnsi" w:cstheme="minorHAnsi"/>
            <w:sz w:val="22"/>
            <w:szCs w:val="22"/>
          </w:rPr>
          <w:delText>)</w:delText>
        </w:r>
        <w:r w:rsidR="00B42D4A" w:rsidRPr="00230311" w:rsidDel="006A4261">
          <w:rPr>
            <w:rFonts w:asciiTheme="minorHAnsi" w:hAnsiTheme="minorHAnsi" w:cstheme="minorHAnsi"/>
            <w:sz w:val="22"/>
            <w:szCs w:val="22"/>
          </w:rPr>
          <w:delText>.</w:delText>
        </w:r>
      </w:del>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38CFD648" w:rsidR="003C2776" w:rsidRPr="006D73E0" w:rsidDel="004C00A2" w:rsidRDefault="003C2776" w:rsidP="006A4261">
      <w:pPr>
        <w:pStyle w:val="Odsekzoznamu1"/>
        <w:numPr>
          <w:ilvl w:val="1"/>
          <w:numId w:val="1"/>
        </w:numPr>
        <w:spacing w:before="240" w:after="240" w:line="276" w:lineRule="auto"/>
        <w:ind w:left="792"/>
        <w:rPr>
          <w:del w:id="119" w:author="Autor"/>
          <w:rFonts w:asciiTheme="minorHAnsi" w:hAnsiTheme="minorHAnsi" w:cstheme="minorHAnsi"/>
          <w:b/>
        </w:rPr>
      </w:pPr>
      <w:del w:id="120" w:author="Autor">
        <w:r w:rsidRPr="006D73E0" w:rsidDel="004C00A2">
          <w:rPr>
            <w:rFonts w:asciiTheme="minorHAnsi" w:hAnsiTheme="minorHAnsi" w:cstheme="minorHAnsi"/>
            <w:b/>
          </w:rPr>
          <w:delText>Oprávnenosť výdavkov realizácie projektu</w:delText>
        </w:r>
      </w:del>
    </w:p>
    <w:p w14:paraId="3C78333A" w14:textId="1DFB0821" w:rsidR="00B517DF" w:rsidRPr="00230311" w:rsidDel="004C00A2" w:rsidRDefault="00496D8C" w:rsidP="006A4261">
      <w:pPr>
        <w:spacing w:before="120" w:after="120" w:line="240" w:lineRule="auto"/>
        <w:ind w:left="426"/>
        <w:jc w:val="both"/>
        <w:rPr>
          <w:del w:id="121" w:author="Autor"/>
          <w:rFonts w:asciiTheme="minorHAnsi" w:hAnsiTheme="minorHAnsi" w:cstheme="minorHAnsi"/>
        </w:rPr>
      </w:pPr>
      <w:del w:id="122" w:author="Autor">
        <w:r w:rsidRPr="00230311" w:rsidDel="004C00A2">
          <w:rPr>
            <w:rFonts w:asciiTheme="minorHAnsi" w:eastAsia="Times New Roman" w:hAnsiTheme="minorHAnsi" w:cstheme="minorHAnsi"/>
            <w:u w:val="single"/>
            <w:lang w:eastAsia="sk-SK"/>
          </w:rPr>
          <w:delText>Podmienky oprávnenosti výdavkov</w:delText>
        </w:r>
        <w:r w:rsidR="00B517DF" w:rsidRPr="00230311" w:rsidDel="004C00A2">
          <w:rPr>
            <w:rFonts w:asciiTheme="minorHAnsi" w:eastAsia="Times New Roman" w:hAnsiTheme="minorHAnsi" w:cstheme="minorHAnsi"/>
            <w:u w:val="single"/>
            <w:lang w:eastAsia="sk-SK"/>
          </w:rPr>
          <w:delText>:</w:delText>
        </w:r>
      </w:del>
    </w:p>
    <w:p w14:paraId="6A521D85" w14:textId="5A60FE17" w:rsidR="004641E9" w:rsidRPr="00230311" w:rsidDel="004C00A2" w:rsidRDefault="00D16C26" w:rsidP="006A4261">
      <w:pPr>
        <w:pStyle w:val="Odsekzoznamu"/>
        <w:numPr>
          <w:ilvl w:val="0"/>
          <w:numId w:val="7"/>
        </w:numPr>
        <w:spacing w:before="120" w:after="120"/>
        <w:ind w:left="714" w:hanging="357"/>
        <w:contextualSpacing w:val="0"/>
        <w:jc w:val="both"/>
        <w:rPr>
          <w:del w:id="123" w:author="Autor"/>
          <w:rFonts w:asciiTheme="minorHAnsi" w:hAnsiTheme="minorHAnsi" w:cstheme="minorHAnsi"/>
          <w:color w:val="000000"/>
          <w:sz w:val="22"/>
          <w:szCs w:val="22"/>
        </w:rPr>
      </w:pPr>
      <w:del w:id="124" w:author="Autor">
        <w:r w:rsidRPr="00230311" w:rsidDel="004C00A2">
          <w:rPr>
            <w:rFonts w:asciiTheme="minorHAnsi" w:hAnsiTheme="minorHAnsi" w:cstheme="minorHAnsi"/>
            <w:color w:val="000000"/>
            <w:sz w:val="22"/>
            <w:szCs w:val="22"/>
          </w:rPr>
          <w:delText xml:space="preserve">výdavky projektu sú </w:delText>
        </w:r>
        <w:r w:rsidR="00354603" w:rsidRPr="00230311" w:rsidDel="004C00A2">
          <w:rPr>
            <w:rFonts w:asciiTheme="minorHAnsi" w:hAnsiTheme="minorHAnsi" w:cstheme="minorHAnsi"/>
            <w:color w:val="000000"/>
            <w:sz w:val="22"/>
            <w:szCs w:val="22"/>
          </w:rPr>
          <w:delText>v súlade s</w:delText>
        </w:r>
        <w:r w:rsidR="007065EB" w:rsidRPr="00230311" w:rsidDel="004C00A2">
          <w:rPr>
            <w:rFonts w:asciiTheme="minorHAnsi" w:hAnsiTheme="minorHAnsi" w:cstheme="minorHAnsi"/>
            <w:color w:val="000000"/>
            <w:sz w:val="22"/>
            <w:szCs w:val="22"/>
          </w:rPr>
          <w:delText> </w:delText>
        </w:r>
        <w:r w:rsidRPr="00230311" w:rsidDel="004C00A2">
          <w:rPr>
            <w:rFonts w:asciiTheme="minorHAnsi" w:hAnsiTheme="minorHAnsi" w:cstheme="minorHAnsi"/>
            <w:color w:val="000000"/>
            <w:sz w:val="22"/>
            <w:szCs w:val="22"/>
          </w:rPr>
          <w:delText>oprávnen</w:delText>
        </w:r>
        <w:r w:rsidR="007065EB" w:rsidRPr="00230311" w:rsidDel="004C00A2">
          <w:rPr>
            <w:rFonts w:asciiTheme="minorHAnsi" w:hAnsiTheme="minorHAnsi" w:cstheme="minorHAnsi"/>
            <w:color w:val="000000"/>
            <w:sz w:val="22"/>
            <w:szCs w:val="22"/>
          </w:rPr>
          <w:delText>ými výdavkami pre oprávnenú aktivitu na toto vyzvanie</w:delText>
        </w:r>
      </w:del>
    </w:p>
    <w:p w14:paraId="5AB7AEC2" w14:textId="461D0B77" w:rsidR="00946937" w:rsidRPr="00230311" w:rsidDel="004C00A2" w:rsidRDefault="007065EB" w:rsidP="006A4261">
      <w:pPr>
        <w:pStyle w:val="Odsekzoznamu"/>
        <w:spacing w:before="120" w:after="120"/>
        <w:contextualSpacing w:val="0"/>
        <w:jc w:val="both"/>
        <w:rPr>
          <w:del w:id="125" w:author="Autor"/>
          <w:rFonts w:asciiTheme="minorHAnsi" w:hAnsiTheme="minorHAnsi" w:cstheme="minorHAnsi"/>
          <w:color w:val="000000"/>
          <w:sz w:val="22"/>
          <w:szCs w:val="22"/>
        </w:rPr>
      </w:pPr>
      <w:del w:id="126" w:author="Autor">
        <w:r w:rsidRPr="00230311" w:rsidDel="004C00A2">
          <w:rPr>
            <w:rFonts w:asciiTheme="minorHAnsi" w:hAnsiTheme="minorHAnsi" w:cstheme="minorHAnsi"/>
            <w:color w:val="000000"/>
            <w:sz w:val="22"/>
            <w:szCs w:val="22"/>
          </w:rPr>
          <w:delText>Pre toto vyzvan</w:delText>
        </w:r>
        <w:r w:rsidR="00906113" w:rsidRPr="00230311" w:rsidDel="004C00A2">
          <w:rPr>
            <w:rFonts w:asciiTheme="minorHAnsi" w:hAnsiTheme="minorHAnsi" w:cstheme="minorHAnsi"/>
            <w:color w:val="000000"/>
            <w:sz w:val="22"/>
            <w:szCs w:val="22"/>
          </w:rPr>
          <w:delText>ie sú oprávneným typom výdavkov</w:delText>
        </w:r>
        <w:r w:rsidRPr="00230311" w:rsidDel="004C00A2">
          <w:rPr>
            <w:rFonts w:asciiTheme="minorHAnsi" w:hAnsiTheme="minorHAnsi" w:cstheme="minorHAnsi"/>
            <w:color w:val="000000"/>
            <w:sz w:val="22"/>
            <w:szCs w:val="22"/>
          </w:rPr>
          <w:delText xml:space="preserve">: </w:delText>
        </w:r>
        <w:r w:rsidRPr="00230311" w:rsidDel="004C00A2">
          <w:rPr>
            <w:rFonts w:asciiTheme="minorHAnsi" w:hAnsiTheme="minorHAnsi" w:cstheme="minorHAnsi"/>
            <w:b/>
            <w:color w:val="000000"/>
            <w:sz w:val="22"/>
            <w:szCs w:val="22"/>
          </w:rPr>
          <w:delText>521 Mzdové výdavky</w:delText>
        </w:r>
        <w:r w:rsidRPr="00230311" w:rsidDel="004C00A2">
          <w:rPr>
            <w:rFonts w:asciiTheme="minorHAnsi" w:hAnsiTheme="minorHAnsi" w:cstheme="minorHAnsi"/>
            <w:color w:val="000000"/>
            <w:sz w:val="22"/>
            <w:szCs w:val="22"/>
          </w:rPr>
          <w:delText xml:space="preserve">. </w:delText>
        </w:r>
      </w:del>
    </w:p>
    <w:p w14:paraId="15F6BEDF" w14:textId="3771D935" w:rsidR="00B517DF" w:rsidRPr="00230311" w:rsidDel="004C00A2" w:rsidRDefault="00D16C26" w:rsidP="006A4261">
      <w:pPr>
        <w:pStyle w:val="Odsekzoznamu"/>
        <w:spacing w:before="120" w:after="120"/>
        <w:contextualSpacing w:val="0"/>
        <w:jc w:val="both"/>
        <w:rPr>
          <w:del w:id="127" w:author="Autor"/>
          <w:rFonts w:asciiTheme="minorHAnsi" w:hAnsiTheme="minorHAnsi" w:cstheme="minorHAnsi"/>
          <w:color w:val="000000"/>
          <w:sz w:val="22"/>
          <w:szCs w:val="22"/>
        </w:rPr>
      </w:pPr>
      <w:del w:id="128" w:author="Autor">
        <w:r w:rsidRPr="00230311" w:rsidDel="004C00A2">
          <w:rPr>
            <w:rFonts w:asciiTheme="minorHAnsi" w:hAnsiTheme="minorHAnsi" w:cstheme="minorHAnsi"/>
            <w:sz w:val="22"/>
            <w:szCs w:val="22"/>
          </w:rPr>
          <w:delText xml:space="preserve">Výdavky projektu musia byť v súlade s podmienkami oprávnenosti podrobne definovanými v dokumentoch: </w:delText>
        </w:r>
      </w:del>
    </w:p>
    <w:p w14:paraId="36052C95" w14:textId="6FAC31BF" w:rsidR="00496D8C" w:rsidRPr="00230311" w:rsidDel="004C00A2" w:rsidRDefault="00496D8C" w:rsidP="006A4261">
      <w:pPr>
        <w:pStyle w:val="Odsekzoznamu"/>
        <w:numPr>
          <w:ilvl w:val="1"/>
          <w:numId w:val="7"/>
        </w:numPr>
        <w:spacing w:before="120" w:after="120"/>
        <w:jc w:val="both"/>
        <w:rPr>
          <w:del w:id="129" w:author="Autor"/>
          <w:rFonts w:asciiTheme="minorHAnsi" w:hAnsiTheme="minorHAnsi" w:cstheme="minorHAnsi"/>
          <w:sz w:val="22"/>
          <w:szCs w:val="22"/>
        </w:rPr>
      </w:pPr>
      <w:del w:id="130" w:author="Autor">
        <w:r w:rsidRPr="00230311" w:rsidDel="004C00A2">
          <w:rPr>
            <w:rFonts w:asciiTheme="minorHAnsi" w:hAnsiTheme="minorHAnsi" w:cstheme="minorHAnsi"/>
            <w:sz w:val="22"/>
            <w:szCs w:val="22"/>
          </w:rPr>
          <w:delText xml:space="preserve">Príručka oprávnenosti výdavkov pre projekty operačného programu Technická pomoc 2014 </w:delText>
        </w:r>
        <w:r w:rsidR="00377AFB" w:rsidRPr="00230311" w:rsidDel="004C00A2">
          <w:rPr>
            <w:rFonts w:asciiTheme="minorHAnsi" w:hAnsiTheme="minorHAnsi" w:cstheme="minorHAnsi"/>
            <w:sz w:val="22"/>
            <w:szCs w:val="22"/>
          </w:rPr>
          <w:delText>–</w:delText>
        </w:r>
        <w:r w:rsidRPr="00230311" w:rsidDel="004C00A2">
          <w:rPr>
            <w:rFonts w:asciiTheme="minorHAnsi" w:hAnsiTheme="minorHAnsi" w:cstheme="minorHAnsi"/>
            <w:sz w:val="22"/>
            <w:szCs w:val="22"/>
          </w:rPr>
          <w:delText xml:space="preserve"> 2020 </w:delText>
        </w:r>
        <w:r w:rsidR="006C378D" w:rsidRPr="00230311" w:rsidDel="004C00A2">
          <w:rPr>
            <w:rFonts w:asciiTheme="minorHAnsi" w:hAnsiTheme="minorHAnsi" w:cstheme="minorHAnsi"/>
            <w:sz w:val="22"/>
            <w:szCs w:val="22"/>
          </w:rPr>
          <w:delText>(</w:delText>
        </w:r>
        <w:r w:rsidR="004C00A2" w:rsidDel="004C00A2">
          <w:fldChar w:fldCharType="begin"/>
        </w:r>
        <w:r w:rsidR="004C00A2" w:rsidDel="004C00A2">
          <w:delInstrText xml:space="preserve"> HYPERLINK "http://www.optp.vlada.gov.sk/ine-dokumenty/" </w:delInstrText>
        </w:r>
        <w:r w:rsidR="004C00A2" w:rsidDel="004C00A2">
          <w:fldChar w:fldCharType="separate"/>
        </w:r>
        <w:r w:rsidR="006C378D" w:rsidRPr="00230311" w:rsidDel="004C00A2">
          <w:rPr>
            <w:rStyle w:val="Hypertextovprepojenie"/>
            <w:rFonts w:asciiTheme="minorHAnsi" w:hAnsiTheme="minorHAnsi" w:cstheme="minorHAnsi"/>
            <w:sz w:val="22"/>
            <w:szCs w:val="22"/>
          </w:rPr>
          <w:delText>http://www.optp.vlada.gov.sk/ine-dokumenty/</w:delText>
        </w:r>
        <w:r w:rsidR="004C00A2" w:rsidDel="004C00A2">
          <w:rPr>
            <w:rStyle w:val="Hypertextovprepojenie"/>
            <w:rFonts w:asciiTheme="minorHAnsi" w:hAnsiTheme="minorHAnsi" w:cstheme="minorHAnsi"/>
          </w:rPr>
          <w:fldChar w:fldCharType="end"/>
        </w:r>
        <w:r w:rsidR="006C378D" w:rsidRPr="00230311" w:rsidDel="004C00A2">
          <w:rPr>
            <w:rFonts w:asciiTheme="minorHAnsi" w:hAnsiTheme="minorHAnsi" w:cstheme="minorHAnsi"/>
            <w:sz w:val="22"/>
            <w:szCs w:val="22"/>
          </w:rPr>
          <w:delText>)</w:delText>
        </w:r>
        <w:r w:rsidRPr="00230311" w:rsidDel="004C00A2">
          <w:rPr>
            <w:rFonts w:asciiTheme="minorHAnsi" w:hAnsiTheme="minorHAnsi" w:cstheme="minorHAnsi"/>
            <w:sz w:val="22"/>
            <w:szCs w:val="22"/>
          </w:rPr>
          <w:delText>;</w:delText>
        </w:r>
      </w:del>
    </w:p>
    <w:p w14:paraId="7F8C131C" w14:textId="15C57E5F" w:rsidR="005D5FC6" w:rsidRPr="00230311" w:rsidDel="004C00A2" w:rsidRDefault="005D5FC6" w:rsidP="006A4261">
      <w:pPr>
        <w:pStyle w:val="Odsekzoznamu"/>
        <w:numPr>
          <w:ilvl w:val="1"/>
          <w:numId w:val="7"/>
        </w:numPr>
        <w:spacing w:before="120" w:after="120"/>
        <w:jc w:val="both"/>
        <w:rPr>
          <w:del w:id="131" w:author="Autor"/>
          <w:rFonts w:asciiTheme="minorHAnsi" w:hAnsiTheme="minorHAnsi" w:cstheme="minorHAnsi"/>
          <w:sz w:val="22"/>
          <w:szCs w:val="22"/>
        </w:rPr>
      </w:pPr>
      <w:del w:id="132" w:author="Autor">
        <w:r w:rsidRPr="00230311" w:rsidDel="004C00A2">
          <w:rPr>
            <w:rFonts w:asciiTheme="minorHAnsi" w:hAnsiTheme="minorHAnsi" w:cstheme="minorHAnsi"/>
            <w:sz w:val="22"/>
            <w:szCs w:val="22"/>
          </w:rPr>
          <w:delText>Príručka pre prijímateľa pre projekty operačné</w:delText>
        </w:r>
        <w:r w:rsidR="005B0C8B" w:rsidRPr="00230311" w:rsidDel="004C00A2">
          <w:rPr>
            <w:rFonts w:asciiTheme="minorHAnsi" w:hAnsiTheme="minorHAnsi" w:cstheme="minorHAnsi"/>
            <w:sz w:val="22"/>
            <w:szCs w:val="22"/>
          </w:rPr>
          <w:delText xml:space="preserve">ho programu Technická pomoc </w:delText>
        </w:r>
        <w:r w:rsidR="005B0C8B" w:rsidRPr="00230311" w:rsidDel="004C00A2">
          <w:rPr>
            <w:rFonts w:asciiTheme="minorHAnsi" w:hAnsiTheme="minorHAnsi" w:cstheme="minorHAnsi"/>
            <w:sz w:val="22"/>
            <w:szCs w:val="22"/>
          </w:rPr>
          <w:br/>
        </w:r>
        <w:r w:rsidRPr="00230311" w:rsidDel="004C00A2">
          <w:rPr>
            <w:rFonts w:asciiTheme="minorHAnsi" w:hAnsiTheme="minorHAnsi" w:cstheme="minorHAnsi"/>
            <w:sz w:val="22"/>
            <w:szCs w:val="22"/>
          </w:rPr>
          <w:delText xml:space="preserve">2014 </w:delText>
        </w:r>
        <w:r w:rsidR="005B0C8B" w:rsidRPr="00230311" w:rsidDel="004C00A2">
          <w:rPr>
            <w:rFonts w:asciiTheme="minorHAnsi" w:hAnsiTheme="minorHAnsi" w:cstheme="minorHAnsi"/>
            <w:sz w:val="22"/>
            <w:szCs w:val="22"/>
          </w:rPr>
          <w:delText>– </w:delText>
        </w:r>
        <w:r w:rsidRPr="00230311" w:rsidDel="004C00A2">
          <w:rPr>
            <w:rFonts w:asciiTheme="minorHAnsi" w:hAnsiTheme="minorHAnsi" w:cstheme="minorHAnsi"/>
            <w:sz w:val="22"/>
            <w:szCs w:val="22"/>
          </w:rPr>
          <w:delText xml:space="preserve">2020 </w:delText>
        </w:r>
        <w:r w:rsidR="006C378D" w:rsidRPr="00230311" w:rsidDel="004C00A2">
          <w:rPr>
            <w:rFonts w:asciiTheme="minorHAnsi" w:hAnsiTheme="minorHAnsi" w:cstheme="minorHAnsi"/>
            <w:sz w:val="22"/>
            <w:szCs w:val="22"/>
          </w:rPr>
          <w:delText>(</w:delText>
        </w:r>
        <w:r w:rsidR="004C00A2" w:rsidDel="004C00A2">
          <w:fldChar w:fldCharType="begin"/>
        </w:r>
        <w:r w:rsidR="004C00A2" w:rsidDel="004C00A2">
          <w:delInstrText xml:space="preserve"> HYPERLINK "http://www.optp.vlada.gov.sk/ine-dokumenty/" </w:delInstrText>
        </w:r>
        <w:r w:rsidR="004C00A2" w:rsidDel="004C00A2">
          <w:fldChar w:fldCharType="separate"/>
        </w:r>
        <w:r w:rsidR="006C378D" w:rsidRPr="00230311" w:rsidDel="004C00A2">
          <w:rPr>
            <w:rStyle w:val="Hypertextovprepojenie"/>
            <w:rFonts w:asciiTheme="minorHAnsi" w:hAnsiTheme="minorHAnsi" w:cstheme="minorHAnsi"/>
            <w:sz w:val="22"/>
            <w:szCs w:val="22"/>
          </w:rPr>
          <w:delText>http://www.optp.vlada.gov.sk/ine-dokumenty/</w:delText>
        </w:r>
        <w:r w:rsidR="004C00A2" w:rsidDel="004C00A2">
          <w:rPr>
            <w:rStyle w:val="Hypertextovprepojenie"/>
            <w:rFonts w:asciiTheme="minorHAnsi" w:hAnsiTheme="minorHAnsi" w:cstheme="minorHAnsi"/>
          </w:rPr>
          <w:fldChar w:fldCharType="end"/>
        </w:r>
        <w:r w:rsidR="006C378D" w:rsidRPr="00230311" w:rsidDel="004C00A2">
          <w:rPr>
            <w:rFonts w:asciiTheme="minorHAnsi" w:hAnsiTheme="minorHAnsi" w:cstheme="minorHAnsi"/>
            <w:sz w:val="22"/>
            <w:szCs w:val="22"/>
          </w:rPr>
          <w:delText>)</w:delText>
        </w:r>
        <w:r w:rsidRPr="00230311" w:rsidDel="004C00A2">
          <w:rPr>
            <w:rFonts w:asciiTheme="minorHAnsi" w:hAnsiTheme="minorHAnsi" w:cstheme="minorHAnsi"/>
            <w:sz w:val="22"/>
            <w:szCs w:val="22"/>
          </w:rPr>
          <w:delText>;</w:delText>
        </w:r>
      </w:del>
    </w:p>
    <w:p w14:paraId="3BC62836" w14:textId="237B41FA" w:rsidR="00A72653" w:rsidRPr="00230311" w:rsidDel="004C00A2" w:rsidRDefault="00A72653" w:rsidP="006A4261">
      <w:pPr>
        <w:pStyle w:val="Odsekzoznamu"/>
        <w:numPr>
          <w:ilvl w:val="1"/>
          <w:numId w:val="7"/>
        </w:numPr>
        <w:spacing w:before="120" w:after="120"/>
        <w:jc w:val="both"/>
        <w:rPr>
          <w:del w:id="133" w:author="Autor"/>
          <w:rFonts w:asciiTheme="minorHAnsi" w:hAnsiTheme="minorHAnsi" w:cstheme="minorHAnsi"/>
          <w:sz w:val="22"/>
          <w:szCs w:val="22"/>
        </w:rPr>
      </w:pPr>
      <w:del w:id="134" w:author="Autor">
        <w:r w:rsidRPr="00230311" w:rsidDel="004C00A2">
          <w:rPr>
            <w:rFonts w:asciiTheme="minorHAnsi" w:hAnsiTheme="minorHAnsi" w:cstheme="minorHAnsi"/>
            <w:sz w:val="22"/>
            <w:szCs w:val="22"/>
          </w:rPr>
          <w:delText>Operačný program Technická pomoc pre programové obdobie 2014</w:delText>
        </w:r>
        <w:r w:rsidR="005B0C8B" w:rsidRPr="00230311" w:rsidDel="004C00A2">
          <w:rPr>
            <w:rFonts w:asciiTheme="minorHAnsi" w:hAnsiTheme="minorHAnsi" w:cstheme="minorHAnsi"/>
            <w:sz w:val="22"/>
            <w:szCs w:val="22"/>
          </w:rPr>
          <w:delText xml:space="preserve"> – </w:delText>
        </w:r>
        <w:r w:rsidRPr="00230311" w:rsidDel="004C00A2">
          <w:rPr>
            <w:rFonts w:asciiTheme="minorHAnsi" w:hAnsiTheme="minorHAnsi" w:cstheme="minorHAnsi"/>
            <w:sz w:val="22"/>
            <w:szCs w:val="22"/>
          </w:rPr>
          <w:delText xml:space="preserve">2020 </w:delText>
        </w:r>
        <w:r w:rsidR="006C378D" w:rsidRPr="00230311" w:rsidDel="004C00A2">
          <w:rPr>
            <w:rFonts w:asciiTheme="minorHAnsi" w:hAnsiTheme="minorHAnsi" w:cstheme="minorHAnsi"/>
            <w:sz w:val="22"/>
            <w:szCs w:val="22"/>
          </w:rPr>
          <w:delText>(</w:delText>
        </w:r>
        <w:r w:rsidR="004C00A2" w:rsidDel="004C00A2">
          <w:fldChar w:fldCharType="begin"/>
        </w:r>
        <w:r w:rsidR="004C00A2" w:rsidDel="004C00A2">
          <w:delInstrText xml:space="preserve"> HYPERLINK "http://www.optp.vlada.gov.sk/programovy-dokument/" </w:delInstrText>
        </w:r>
        <w:r w:rsidR="004C00A2" w:rsidDel="004C00A2">
          <w:fldChar w:fldCharType="separate"/>
        </w:r>
        <w:r w:rsidR="006C378D" w:rsidRPr="00230311" w:rsidDel="004C00A2">
          <w:rPr>
            <w:rStyle w:val="Hypertextovprepojenie"/>
            <w:rFonts w:asciiTheme="minorHAnsi" w:hAnsiTheme="minorHAnsi" w:cstheme="minorHAnsi"/>
            <w:sz w:val="22"/>
            <w:szCs w:val="22"/>
          </w:rPr>
          <w:delText>http://www.optp.vlada.gov.sk/programovy-dokument/</w:delText>
        </w:r>
        <w:r w:rsidR="004C00A2" w:rsidDel="004C00A2">
          <w:rPr>
            <w:rStyle w:val="Hypertextovprepojenie"/>
            <w:rFonts w:asciiTheme="minorHAnsi" w:hAnsiTheme="minorHAnsi" w:cstheme="minorHAnsi"/>
          </w:rPr>
          <w:fldChar w:fldCharType="end"/>
        </w:r>
        <w:r w:rsidR="006C378D" w:rsidRPr="00230311" w:rsidDel="004C00A2">
          <w:rPr>
            <w:rFonts w:asciiTheme="minorHAnsi" w:hAnsiTheme="minorHAnsi" w:cstheme="minorHAnsi"/>
            <w:color w:val="000000"/>
            <w:sz w:val="22"/>
            <w:szCs w:val="22"/>
          </w:rPr>
          <w:delText>)</w:delText>
        </w:r>
        <w:r w:rsidR="00340864" w:rsidRPr="00230311" w:rsidDel="004C00A2">
          <w:rPr>
            <w:rFonts w:asciiTheme="minorHAnsi" w:hAnsiTheme="minorHAnsi" w:cstheme="minorHAnsi"/>
            <w:sz w:val="22"/>
            <w:szCs w:val="22"/>
          </w:rPr>
          <w:delText>;</w:delText>
        </w:r>
        <w:r w:rsidRPr="00230311" w:rsidDel="004C00A2">
          <w:rPr>
            <w:rFonts w:asciiTheme="minorHAnsi" w:hAnsiTheme="minorHAnsi" w:cstheme="minorHAnsi"/>
            <w:sz w:val="22"/>
            <w:szCs w:val="22"/>
          </w:rPr>
          <w:delText xml:space="preserve"> </w:delText>
        </w:r>
      </w:del>
    </w:p>
    <w:p w14:paraId="3C017004" w14:textId="06C660AE" w:rsidR="00496D8C" w:rsidRPr="00C13B6E" w:rsidDel="004C00A2" w:rsidRDefault="00496D8C" w:rsidP="006A4261">
      <w:pPr>
        <w:pStyle w:val="Odsekzoznamu"/>
        <w:numPr>
          <w:ilvl w:val="1"/>
          <w:numId w:val="7"/>
        </w:numPr>
        <w:spacing w:before="120" w:after="120"/>
        <w:jc w:val="both"/>
        <w:rPr>
          <w:del w:id="135" w:author="Autor"/>
          <w:rFonts w:asciiTheme="minorHAnsi" w:hAnsiTheme="minorHAnsi" w:cstheme="minorHAnsi"/>
          <w:sz w:val="22"/>
          <w:szCs w:val="22"/>
        </w:rPr>
      </w:pPr>
      <w:del w:id="136" w:author="Autor">
        <w:r w:rsidRPr="00230311" w:rsidDel="004C00A2">
          <w:rPr>
            <w:rFonts w:asciiTheme="minorHAnsi" w:hAnsiTheme="minorHAnsi" w:cstheme="minorHAnsi"/>
            <w:sz w:val="22"/>
            <w:szCs w:val="22"/>
          </w:rPr>
          <w:delText xml:space="preserve">Metodický pokyn CKO č. 6 k pravidlám oprávnenosti pre najčastejšie sa vyskytujúce skupiny </w:delText>
        </w:r>
        <w:r w:rsidRPr="000D1385" w:rsidDel="004C00A2">
          <w:rPr>
            <w:rFonts w:asciiTheme="minorHAnsi" w:hAnsiTheme="minorHAnsi" w:cstheme="minorHAnsi"/>
            <w:sz w:val="22"/>
            <w:szCs w:val="22"/>
          </w:rPr>
          <w:delText xml:space="preserve">výdavkov </w:delText>
        </w:r>
        <w:r w:rsidR="006C378D" w:rsidRPr="000D1385" w:rsidDel="004C00A2">
          <w:rPr>
            <w:rFonts w:asciiTheme="minorHAnsi" w:hAnsiTheme="minorHAnsi" w:cstheme="minorHAnsi"/>
            <w:sz w:val="22"/>
            <w:szCs w:val="22"/>
          </w:rPr>
          <w:delText>(</w:delText>
        </w:r>
        <w:r w:rsidR="004C00A2" w:rsidDel="004C00A2">
          <w:fldChar w:fldCharType="begin"/>
        </w:r>
        <w:r w:rsidR="004C00A2" w:rsidDel="004C00A2">
          <w:delInstrText xml:space="preserve"> HYPERLINK "http://www.partnerskadohoda.gov.sk/metodicke-pokyny-cko-a-uv-sr/" </w:delInstrText>
        </w:r>
        <w:r w:rsidR="004C00A2" w:rsidDel="004C00A2">
          <w:fldChar w:fldCharType="separate"/>
        </w:r>
        <w:r w:rsidR="009C3D2D" w:rsidRPr="00C13B6E" w:rsidDel="004C00A2">
          <w:rPr>
            <w:rStyle w:val="Hypertextovprepojenie"/>
            <w:rFonts w:asciiTheme="minorHAnsi" w:hAnsiTheme="minorHAnsi"/>
            <w:sz w:val="22"/>
            <w:szCs w:val="22"/>
          </w:rPr>
          <w:delText>http://www.partnerskadohoda.gov.sk/metodicke-pokyny-cko-a-uv-sr/</w:delText>
        </w:r>
        <w:r w:rsidR="004C00A2" w:rsidDel="004C00A2">
          <w:rPr>
            <w:rStyle w:val="Hypertextovprepojenie"/>
            <w:rFonts w:asciiTheme="minorHAnsi" w:hAnsiTheme="minorHAnsi"/>
          </w:rPr>
          <w:fldChar w:fldCharType="end"/>
        </w:r>
        <w:r w:rsidRPr="00C13B6E" w:rsidDel="004C00A2">
          <w:rPr>
            <w:rFonts w:asciiTheme="minorHAnsi" w:hAnsiTheme="minorHAnsi" w:cstheme="minorHAnsi"/>
            <w:sz w:val="22"/>
            <w:szCs w:val="22"/>
          </w:rPr>
          <w:delText>);</w:delText>
        </w:r>
      </w:del>
    </w:p>
    <w:p w14:paraId="1E331F79" w14:textId="52AECBB7" w:rsidR="002C5B67" w:rsidRPr="00230311" w:rsidDel="004C00A2" w:rsidRDefault="002C5B67" w:rsidP="006A4261">
      <w:pPr>
        <w:pStyle w:val="Odsekzoznamu"/>
        <w:numPr>
          <w:ilvl w:val="1"/>
          <w:numId w:val="7"/>
        </w:numPr>
        <w:spacing w:before="120" w:after="120"/>
        <w:ind w:left="1418" w:hanging="338"/>
        <w:jc w:val="both"/>
        <w:rPr>
          <w:del w:id="137" w:author="Autor"/>
          <w:rFonts w:asciiTheme="minorHAnsi" w:hAnsiTheme="minorHAnsi" w:cstheme="minorHAnsi"/>
          <w:sz w:val="22"/>
          <w:szCs w:val="22"/>
        </w:rPr>
      </w:pPr>
      <w:del w:id="138" w:author="Autor">
        <w:r w:rsidRPr="00230311" w:rsidDel="004C00A2">
          <w:rPr>
            <w:rFonts w:asciiTheme="minorHAnsi" w:hAnsiTheme="minorHAnsi" w:cstheme="minorHAnsi"/>
            <w:sz w:val="22"/>
            <w:szCs w:val="22"/>
          </w:rPr>
          <w:delText>Metodický pokyn CKO č. 18 k overovaniu hospo</w:delText>
        </w:r>
        <w:r w:rsidR="0007448F" w:rsidRPr="00230311" w:rsidDel="004C00A2">
          <w:rPr>
            <w:rFonts w:asciiTheme="minorHAnsi" w:hAnsiTheme="minorHAnsi" w:cstheme="minorHAnsi"/>
            <w:sz w:val="22"/>
            <w:szCs w:val="22"/>
          </w:rPr>
          <w:delText xml:space="preserve">dárnosti výdavkov na programové </w:delText>
        </w:r>
        <w:r w:rsidRPr="00230311" w:rsidDel="004C00A2">
          <w:rPr>
            <w:rFonts w:asciiTheme="minorHAnsi" w:hAnsiTheme="minorHAnsi" w:cstheme="minorHAnsi"/>
            <w:sz w:val="22"/>
            <w:szCs w:val="22"/>
          </w:rPr>
          <w:delText>obdobie 2014</w:delText>
        </w:r>
        <w:r w:rsidR="00377AFB" w:rsidRPr="00230311" w:rsidDel="004C00A2">
          <w:rPr>
            <w:rFonts w:asciiTheme="minorHAnsi" w:hAnsiTheme="minorHAnsi" w:cstheme="minorHAnsi"/>
            <w:sz w:val="22"/>
            <w:szCs w:val="22"/>
          </w:rPr>
          <w:delText xml:space="preserve"> – </w:delText>
        </w:r>
        <w:r w:rsidRPr="00230311" w:rsidDel="004C00A2">
          <w:rPr>
            <w:rFonts w:asciiTheme="minorHAnsi" w:hAnsiTheme="minorHAnsi" w:cstheme="minorHAnsi"/>
            <w:sz w:val="22"/>
            <w:szCs w:val="22"/>
          </w:rPr>
          <w:delText>2020</w:delText>
        </w:r>
        <w:r w:rsidR="0007448F" w:rsidRPr="00230311" w:rsidDel="004C00A2">
          <w:rPr>
            <w:rFonts w:asciiTheme="minorHAnsi" w:hAnsiTheme="minorHAnsi" w:cstheme="minorHAnsi"/>
            <w:sz w:val="22"/>
            <w:szCs w:val="22"/>
          </w:rPr>
          <w:delText xml:space="preserve"> </w:delText>
        </w:r>
        <w:r w:rsidR="006C378D" w:rsidRPr="00230311" w:rsidDel="004C00A2">
          <w:rPr>
            <w:rFonts w:asciiTheme="minorHAnsi" w:hAnsiTheme="minorHAnsi" w:cstheme="minorHAnsi"/>
            <w:sz w:val="22"/>
            <w:szCs w:val="22"/>
          </w:rPr>
          <w:delText>(</w:delText>
        </w:r>
        <w:r w:rsidR="004C00A2" w:rsidDel="004C00A2">
          <w:fldChar w:fldCharType="begin"/>
        </w:r>
        <w:r w:rsidR="004C00A2" w:rsidDel="004C00A2">
          <w:delInstrText xml:space="preserve"> HYPERLINK "http://www.partnerskadohoda.gov.sk/metodicke-pokyny-cko-a-uv-sr/" </w:delInstrText>
        </w:r>
        <w:r w:rsidR="004C00A2" w:rsidDel="004C00A2">
          <w:fldChar w:fldCharType="separate"/>
        </w:r>
        <w:r w:rsidR="009C3D2D" w:rsidRPr="00331E17" w:rsidDel="004C00A2">
          <w:rPr>
            <w:rStyle w:val="Hypertextovprepojenie"/>
            <w:rFonts w:asciiTheme="minorHAnsi" w:hAnsiTheme="minorHAnsi"/>
            <w:sz w:val="22"/>
            <w:szCs w:val="22"/>
          </w:rPr>
          <w:delText>http://www.partnerskadohoda.gov.sk/metodicke-pokyny-cko-a-uv-sr/</w:delText>
        </w:r>
        <w:r w:rsidR="004C00A2" w:rsidDel="004C00A2">
          <w:rPr>
            <w:rStyle w:val="Hypertextovprepojenie"/>
            <w:rFonts w:asciiTheme="minorHAnsi" w:hAnsiTheme="minorHAnsi"/>
          </w:rPr>
          <w:fldChar w:fldCharType="end"/>
        </w:r>
        <w:r w:rsidRPr="00230311" w:rsidDel="004C00A2">
          <w:rPr>
            <w:rStyle w:val="Hypertextovprepojenie"/>
            <w:rFonts w:asciiTheme="minorHAnsi" w:hAnsiTheme="minorHAnsi" w:cstheme="minorHAnsi"/>
            <w:color w:val="auto"/>
            <w:sz w:val="22"/>
            <w:szCs w:val="22"/>
          </w:rPr>
          <w:delText>);</w:delText>
        </w:r>
      </w:del>
    </w:p>
    <w:p w14:paraId="2A4B2C84" w14:textId="5143CB54" w:rsidR="003C2776" w:rsidRPr="00230311" w:rsidDel="004C00A2" w:rsidRDefault="00EE0D35" w:rsidP="006A4261">
      <w:pPr>
        <w:pStyle w:val="Odsekzoznamu"/>
        <w:numPr>
          <w:ilvl w:val="1"/>
          <w:numId w:val="7"/>
        </w:numPr>
        <w:spacing w:before="120" w:after="120"/>
        <w:contextualSpacing w:val="0"/>
        <w:jc w:val="both"/>
        <w:rPr>
          <w:del w:id="139" w:author="Autor"/>
          <w:rFonts w:asciiTheme="minorHAnsi" w:hAnsiTheme="minorHAnsi" w:cstheme="minorHAnsi"/>
          <w:color w:val="000000"/>
          <w:sz w:val="22"/>
          <w:szCs w:val="22"/>
        </w:rPr>
      </w:pPr>
      <w:del w:id="140" w:author="Autor">
        <w:r w:rsidDel="004C00A2">
          <w:rPr>
            <w:rFonts w:asciiTheme="minorHAnsi" w:hAnsiTheme="minorHAnsi" w:cstheme="minorHAnsi"/>
            <w:color w:val="000000"/>
            <w:sz w:val="22"/>
            <w:szCs w:val="22"/>
          </w:rPr>
          <w:delText> </w:delText>
        </w:r>
        <w:r w:rsidR="007065EB" w:rsidRPr="00230311" w:rsidDel="004C00A2">
          <w:rPr>
            <w:rFonts w:asciiTheme="minorHAnsi" w:hAnsiTheme="minorHAnsi" w:cstheme="minorHAnsi"/>
            <w:color w:val="000000"/>
            <w:sz w:val="22"/>
            <w:szCs w:val="22"/>
          </w:rPr>
          <w:delText>Z</w:delText>
        </w:r>
        <w:r w:rsidR="00496D8C" w:rsidRPr="00230311" w:rsidDel="004C00A2">
          <w:rPr>
            <w:rFonts w:asciiTheme="minorHAnsi" w:hAnsiTheme="minorHAnsi" w:cstheme="minorHAnsi"/>
            <w:color w:val="000000"/>
            <w:sz w:val="22"/>
            <w:szCs w:val="22"/>
          </w:rPr>
          <w:delText>ákony</w:delText>
        </w:r>
        <w:r w:rsidDel="004C00A2">
          <w:rPr>
            <w:rFonts w:asciiTheme="minorHAnsi" w:hAnsiTheme="minorHAnsi" w:cstheme="minorHAnsi"/>
            <w:color w:val="000000"/>
            <w:sz w:val="22"/>
            <w:szCs w:val="22"/>
          </w:rPr>
          <w:delText>, </w:delText>
        </w:r>
        <w:r w:rsidR="00496D8C" w:rsidRPr="00230311" w:rsidDel="004C00A2">
          <w:rPr>
            <w:rFonts w:asciiTheme="minorHAnsi" w:hAnsiTheme="minorHAnsi" w:cstheme="minorHAnsi"/>
            <w:color w:val="000000"/>
            <w:sz w:val="22"/>
            <w:szCs w:val="22"/>
          </w:rPr>
          <w:delText>nariadenia</w:delText>
        </w:r>
        <w:r w:rsidDel="004C00A2">
          <w:rPr>
            <w:rFonts w:asciiTheme="minorHAnsi" w:hAnsiTheme="minorHAnsi" w:cstheme="minorHAnsi"/>
            <w:color w:val="000000"/>
            <w:sz w:val="22"/>
            <w:szCs w:val="22"/>
          </w:rPr>
          <w:delText xml:space="preserve"> a iné právne predpisy</w:delText>
        </w:r>
        <w:r w:rsidR="00496D8C" w:rsidRPr="00230311" w:rsidDel="004C00A2">
          <w:rPr>
            <w:rFonts w:asciiTheme="minorHAnsi" w:hAnsiTheme="minorHAnsi" w:cstheme="minorHAnsi"/>
            <w:color w:val="000000"/>
            <w:sz w:val="22"/>
            <w:szCs w:val="22"/>
          </w:rPr>
          <w:delText>, na ktoré sa uvedené dokumenty odvolávajú.</w:delText>
        </w:r>
      </w:del>
    </w:p>
    <w:p w14:paraId="20F78957" w14:textId="686BC07E" w:rsidR="004641E9" w:rsidRPr="00230311" w:rsidDel="004C00A2" w:rsidRDefault="006C378D" w:rsidP="006A4261">
      <w:pPr>
        <w:pStyle w:val="Odsekzoznamu"/>
        <w:spacing w:before="120" w:after="120"/>
        <w:ind w:left="709"/>
        <w:contextualSpacing w:val="0"/>
        <w:jc w:val="both"/>
        <w:rPr>
          <w:del w:id="141" w:author="Autor"/>
          <w:rFonts w:asciiTheme="minorHAnsi" w:hAnsiTheme="minorHAnsi" w:cstheme="minorHAnsi"/>
          <w:i/>
          <w:sz w:val="22"/>
          <w:szCs w:val="22"/>
        </w:rPr>
      </w:pPr>
      <w:del w:id="142" w:author="Autor">
        <w:r w:rsidRPr="00230311" w:rsidDel="004C00A2">
          <w:rPr>
            <w:rFonts w:asciiTheme="minorHAnsi" w:hAnsiTheme="minorHAnsi" w:cstheme="minorHAnsi"/>
            <w:i/>
            <w:sz w:val="22"/>
            <w:szCs w:val="22"/>
          </w:rPr>
          <w:delText>(Žiadateľ nepredkladá samostatnú prílohu, ktorou deklaruje splnenie tejto podmienky poskytnutia príspevku. Za účelom posúdenia splnenia tejto p</w:delText>
        </w:r>
        <w:r w:rsidR="00914090" w:rsidRPr="00230311" w:rsidDel="004C00A2">
          <w:rPr>
            <w:rFonts w:asciiTheme="minorHAnsi" w:hAnsiTheme="minorHAnsi" w:cstheme="minorHAnsi"/>
            <w:i/>
            <w:sz w:val="22"/>
            <w:szCs w:val="22"/>
          </w:rPr>
          <w:delText xml:space="preserve">odmienky poskytnutia príspevku </w:delText>
        </w:r>
        <w:r w:rsidRPr="00230311" w:rsidDel="004C00A2">
          <w:rPr>
            <w:rFonts w:asciiTheme="minorHAnsi" w:hAnsiTheme="minorHAnsi" w:cstheme="minorHAnsi"/>
            <w:i/>
            <w:sz w:val="22"/>
            <w:szCs w:val="22"/>
          </w:rPr>
          <w:delText xml:space="preserve">uvedie žiadateľ </w:delText>
        </w:r>
        <w:r w:rsidR="00C7021E" w:rsidRPr="00230311" w:rsidDel="004C00A2">
          <w:rPr>
            <w:rFonts w:asciiTheme="minorHAnsi" w:hAnsiTheme="minorHAnsi" w:cstheme="minorHAnsi"/>
            <w:i/>
            <w:sz w:val="22"/>
            <w:szCs w:val="22"/>
          </w:rPr>
          <w:delText xml:space="preserve">skupiny výdavkov </w:delText>
        </w:r>
        <w:r w:rsidRPr="00230311" w:rsidDel="004C00A2">
          <w:rPr>
            <w:rFonts w:asciiTheme="minorHAnsi" w:hAnsiTheme="minorHAnsi" w:cstheme="minorHAnsi"/>
            <w:i/>
            <w:sz w:val="22"/>
            <w:szCs w:val="22"/>
          </w:rPr>
          <w:delText>vo formulári ŽoNFP, v rámci časti č. 11.A  - Rozpočet žiadateľa.)</w:delText>
        </w:r>
      </w:del>
    </w:p>
    <w:p w14:paraId="535C89B9" w14:textId="08C49F95" w:rsidR="006C378D" w:rsidRPr="00230311" w:rsidDel="004C00A2" w:rsidRDefault="006C378D" w:rsidP="006A4261">
      <w:pPr>
        <w:pStyle w:val="Odsekzoznamu"/>
        <w:spacing w:before="120"/>
        <w:ind w:left="1440"/>
        <w:rPr>
          <w:del w:id="143" w:author="Autor"/>
          <w:rFonts w:asciiTheme="minorHAnsi" w:hAnsiTheme="minorHAnsi" w:cstheme="minorHAnsi"/>
          <w:color w:val="000000"/>
          <w:sz w:val="22"/>
          <w:szCs w:val="22"/>
        </w:rPr>
      </w:pPr>
    </w:p>
    <w:p w14:paraId="201C641D" w14:textId="3E3015DD" w:rsidR="00AE1B07" w:rsidRPr="00230311" w:rsidDel="004C00A2" w:rsidRDefault="00AE1B07" w:rsidP="006A4261">
      <w:pPr>
        <w:pStyle w:val="Odsekzoznamu"/>
        <w:numPr>
          <w:ilvl w:val="0"/>
          <w:numId w:val="7"/>
        </w:numPr>
        <w:spacing w:before="120" w:after="120"/>
        <w:ind w:left="714" w:hanging="357"/>
        <w:contextualSpacing w:val="0"/>
        <w:rPr>
          <w:del w:id="144" w:author="Autor"/>
          <w:rFonts w:asciiTheme="minorHAnsi" w:hAnsiTheme="minorHAnsi" w:cstheme="minorHAnsi"/>
          <w:color w:val="000000"/>
          <w:sz w:val="22"/>
          <w:szCs w:val="22"/>
        </w:rPr>
      </w:pPr>
      <w:del w:id="145" w:author="Autor">
        <w:r w:rsidRPr="00230311" w:rsidDel="004C00A2">
          <w:rPr>
            <w:rFonts w:asciiTheme="minorHAnsi" w:hAnsiTheme="minorHAnsi" w:cstheme="minorHAnsi"/>
            <w:color w:val="000000"/>
            <w:sz w:val="22"/>
            <w:szCs w:val="22"/>
          </w:rPr>
          <w:delText>č</w:delText>
        </w:r>
        <w:r w:rsidR="00CD6449" w:rsidRPr="00230311" w:rsidDel="004C00A2">
          <w:rPr>
            <w:rFonts w:asciiTheme="minorHAnsi" w:hAnsiTheme="minorHAnsi" w:cstheme="minorHAnsi"/>
            <w:color w:val="000000"/>
            <w:sz w:val="22"/>
            <w:szCs w:val="22"/>
          </w:rPr>
          <w:delText>asová oprávnenosť výdavkov</w:delText>
        </w:r>
      </w:del>
    </w:p>
    <w:p w14:paraId="7C396135" w14:textId="41D0CB4E" w:rsidR="00CD6449" w:rsidRPr="00230311" w:rsidDel="004C00A2" w:rsidRDefault="00AE1B07" w:rsidP="006A4261">
      <w:pPr>
        <w:pStyle w:val="Odsekzoznamu"/>
        <w:spacing w:before="120" w:after="120"/>
        <w:contextualSpacing w:val="0"/>
        <w:jc w:val="both"/>
        <w:rPr>
          <w:del w:id="146" w:author="Autor"/>
          <w:rFonts w:asciiTheme="minorHAnsi" w:hAnsiTheme="minorHAnsi" w:cstheme="minorHAnsi"/>
          <w:color w:val="000000"/>
          <w:sz w:val="22"/>
          <w:szCs w:val="22"/>
        </w:rPr>
      </w:pPr>
      <w:del w:id="147" w:author="Autor">
        <w:r w:rsidRPr="00230311" w:rsidDel="004C00A2">
          <w:rPr>
            <w:rFonts w:asciiTheme="minorHAnsi" w:hAnsiTheme="minorHAnsi" w:cstheme="minorHAnsi"/>
            <w:color w:val="000000"/>
            <w:sz w:val="22"/>
            <w:szCs w:val="22"/>
          </w:rPr>
          <w:delText>Časová oprávnenosť výdavkov</w:delText>
        </w:r>
        <w:r w:rsidR="003C3A87" w:rsidRPr="00230311" w:rsidDel="004C00A2">
          <w:rPr>
            <w:rFonts w:asciiTheme="minorHAnsi" w:hAnsiTheme="minorHAnsi" w:cstheme="minorHAnsi"/>
            <w:color w:val="000000"/>
            <w:sz w:val="22"/>
            <w:szCs w:val="22"/>
          </w:rPr>
          <w:delText xml:space="preserve"> v rámci OP TP</w:delText>
        </w:r>
        <w:r w:rsidR="00CD6449" w:rsidRPr="00230311" w:rsidDel="004C00A2">
          <w:rPr>
            <w:rFonts w:asciiTheme="minorHAnsi" w:hAnsiTheme="minorHAnsi" w:cstheme="minorHAnsi"/>
            <w:color w:val="000000"/>
            <w:sz w:val="22"/>
            <w:szCs w:val="22"/>
          </w:rPr>
          <w:delText xml:space="preserve"> je stanovená </w:delText>
        </w:r>
        <w:r w:rsidR="00CD6449" w:rsidRPr="00B9312F" w:rsidDel="004C00A2">
          <w:rPr>
            <w:rFonts w:asciiTheme="minorHAnsi" w:hAnsiTheme="minorHAnsi" w:cstheme="minorHAnsi"/>
            <w:b/>
            <w:color w:val="000000"/>
            <w:sz w:val="22"/>
            <w:szCs w:val="22"/>
          </w:rPr>
          <w:delText xml:space="preserve">od </w:delText>
        </w:r>
        <w:r w:rsidR="006636F3" w:rsidRPr="00B9312F" w:rsidDel="004C00A2">
          <w:rPr>
            <w:rFonts w:asciiTheme="minorHAnsi" w:hAnsiTheme="minorHAnsi" w:cstheme="minorHAnsi"/>
            <w:b/>
            <w:color w:val="000000"/>
            <w:sz w:val="22"/>
            <w:szCs w:val="22"/>
          </w:rPr>
          <w:delText>0</w:delText>
        </w:r>
        <w:r w:rsidR="00CD6449" w:rsidRPr="00B9312F" w:rsidDel="004C00A2">
          <w:rPr>
            <w:rFonts w:asciiTheme="minorHAnsi" w:hAnsiTheme="minorHAnsi" w:cstheme="minorHAnsi"/>
            <w:b/>
            <w:color w:val="000000"/>
            <w:sz w:val="22"/>
            <w:szCs w:val="22"/>
          </w:rPr>
          <w:delText>1.</w:delText>
        </w:r>
        <w:r w:rsidR="006636F3" w:rsidRPr="00B9312F" w:rsidDel="004C00A2">
          <w:rPr>
            <w:rFonts w:asciiTheme="minorHAnsi" w:hAnsiTheme="minorHAnsi" w:cstheme="minorHAnsi"/>
            <w:b/>
            <w:color w:val="000000"/>
            <w:sz w:val="22"/>
            <w:szCs w:val="22"/>
          </w:rPr>
          <w:delText xml:space="preserve"> 0</w:delText>
        </w:r>
        <w:r w:rsidR="00CD6449" w:rsidRPr="00B9312F" w:rsidDel="004C00A2">
          <w:rPr>
            <w:rFonts w:asciiTheme="minorHAnsi" w:hAnsiTheme="minorHAnsi" w:cstheme="minorHAnsi"/>
            <w:b/>
            <w:color w:val="000000"/>
            <w:sz w:val="22"/>
            <w:szCs w:val="22"/>
          </w:rPr>
          <w:delText>1.</w:delText>
        </w:r>
        <w:r w:rsidR="006636F3" w:rsidRPr="00B9312F" w:rsidDel="004C00A2">
          <w:rPr>
            <w:rFonts w:asciiTheme="minorHAnsi" w:hAnsiTheme="minorHAnsi" w:cstheme="minorHAnsi"/>
            <w:b/>
            <w:color w:val="000000"/>
            <w:sz w:val="22"/>
            <w:szCs w:val="22"/>
          </w:rPr>
          <w:delText xml:space="preserve"> </w:delText>
        </w:r>
        <w:r w:rsidR="00CD6449" w:rsidRPr="00B9312F" w:rsidDel="004C00A2">
          <w:rPr>
            <w:rFonts w:asciiTheme="minorHAnsi" w:hAnsiTheme="minorHAnsi" w:cstheme="minorHAnsi"/>
            <w:b/>
            <w:color w:val="000000"/>
            <w:sz w:val="22"/>
            <w:szCs w:val="22"/>
          </w:rPr>
          <w:delText>201</w:delText>
        </w:r>
        <w:r w:rsidR="003850CB" w:rsidRPr="00B9312F" w:rsidDel="004C00A2">
          <w:rPr>
            <w:rFonts w:asciiTheme="minorHAnsi" w:hAnsiTheme="minorHAnsi" w:cstheme="minorHAnsi"/>
            <w:b/>
            <w:color w:val="000000"/>
            <w:sz w:val="22"/>
            <w:szCs w:val="22"/>
          </w:rPr>
          <w:delText>4</w:delText>
        </w:r>
        <w:r w:rsidR="00C81ECC" w:rsidRPr="00C81ECC" w:rsidDel="004C00A2">
          <w:rPr>
            <w:rFonts w:asciiTheme="minorHAnsi" w:hAnsiTheme="minorHAnsi" w:cstheme="minorHAnsi"/>
            <w:b/>
            <w:color w:val="000000"/>
            <w:sz w:val="22"/>
            <w:szCs w:val="22"/>
          </w:rPr>
          <w:delText xml:space="preserve"> </w:delText>
        </w:r>
        <w:r w:rsidR="00C81ECC" w:rsidDel="004C00A2">
          <w:rPr>
            <w:rFonts w:asciiTheme="minorHAnsi" w:hAnsiTheme="minorHAnsi" w:cstheme="minorHAnsi"/>
            <w:b/>
            <w:color w:val="000000"/>
            <w:sz w:val="22"/>
            <w:szCs w:val="22"/>
          </w:rPr>
          <w:delText>do 31. 12. 2023</w:delText>
        </w:r>
        <w:r w:rsidR="00CD6449" w:rsidRPr="00B9312F" w:rsidDel="004C00A2">
          <w:rPr>
            <w:rFonts w:asciiTheme="minorHAnsi" w:hAnsiTheme="minorHAnsi" w:cstheme="minorHAnsi"/>
            <w:color w:val="000000"/>
            <w:sz w:val="22"/>
            <w:szCs w:val="22"/>
          </w:rPr>
          <w:delText>.</w:delText>
        </w:r>
        <w:r w:rsidR="00CD6449" w:rsidRPr="00230311" w:rsidDel="004C00A2">
          <w:rPr>
            <w:rFonts w:asciiTheme="minorHAnsi" w:hAnsiTheme="minorHAnsi" w:cstheme="minorHAnsi"/>
            <w:color w:val="000000"/>
            <w:sz w:val="22"/>
            <w:szCs w:val="22"/>
          </w:rPr>
          <w:delText xml:space="preserve"> Dátum nadobudnutia účinnosti zmluvy o poskytnutí NFP (resp. rozhodnutia o schválení žiadosti o NFP, ak je RO </w:delText>
        </w:r>
        <w:r w:rsidR="005D7083" w:rsidRPr="00230311" w:rsidDel="004C00A2">
          <w:rPr>
            <w:rFonts w:asciiTheme="minorHAnsi" w:hAnsiTheme="minorHAnsi" w:cstheme="minorHAnsi"/>
            <w:color w:val="000000"/>
            <w:sz w:val="22"/>
            <w:szCs w:val="22"/>
          </w:rPr>
          <w:delText xml:space="preserve">OP TP </w:delText>
        </w:r>
        <w:r w:rsidR="00CD6449" w:rsidRPr="00230311" w:rsidDel="004C00A2">
          <w:rPr>
            <w:rFonts w:asciiTheme="minorHAnsi" w:hAnsiTheme="minorHAnsi" w:cstheme="minorHAnsi"/>
            <w:color w:val="000000"/>
            <w:sz w:val="22"/>
            <w:szCs w:val="22"/>
          </w:rPr>
          <w:delText>a prijímateľ tá istá osoba) nemá vplyv na počiatočný dátum oprávnenosti výdavkov.</w:delText>
        </w:r>
      </w:del>
    </w:p>
    <w:p w14:paraId="405322B1" w14:textId="7ED2376F" w:rsidR="006C378D" w:rsidRPr="00230311" w:rsidDel="006A4261" w:rsidRDefault="006C378D" w:rsidP="006A4261">
      <w:pPr>
        <w:pStyle w:val="Odsekzoznamu"/>
        <w:spacing w:before="120" w:after="120"/>
        <w:contextualSpacing w:val="0"/>
        <w:jc w:val="both"/>
        <w:rPr>
          <w:del w:id="148" w:author="Autor"/>
          <w:rFonts w:asciiTheme="minorHAnsi" w:hAnsiTheme="minorHAnsi" w:cstheme="minorHAnsi"/>
          <w:i/>
          <w:sz w:val="22"/>
          <w:szCs w:val="22"/>
        </w:rPr>
      </w:pPr>
      <w:del w:id="149" w:author="Autor">
        <w:r w:rsidRPr="00230311" w:rsidDel="004C00A2">
          <w:rPr>
            <w:rFonts w:asciiTheme="minorHAnsi" w:hAnsiTheme="minorHAnsi" w:cstheme="minorHAnsi"/>
            <w:i/>
            <w:sz w:val="22"/>
            <w:szCs w:val="22"/>
          </w:rPr>
          <w:delText>(</w:delText>
        </w:r>
        <w:r w:rsidR="00F25692" w:rsidRPr="00230311" w:rsidDel="004C00A2">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4D6DB5" w:rsidDel="004C00A2">
          <w:rPr>
            <w:rFonts w:asciiTheme="minorHAnsi" w:hAnsiTheme="minorHAnsi" w:cstheme="minorHAnsi"/>
            <w:i/>
            <w:sz w:val="22"/>
            <w:szCs w:val="22"/>
          </w:rPr>
          <w:delText>.</w:delText>
        </w:r>
        <w:r w:rsidRPr="00F25692" w:rsidDel="004C00A2">
          <w:rPr>
            <w:rFonts w:asciiTheme="minorHAnsi" w:hAnsiTheme="minorHAnsi" w:cstheme="minorHAnsi"/>
            <w:i/>
            <w:sz w:val="22"/>
            <w:szCs w:val="22"/>
          </w:rPr>
          <w:delText>)</w:delText>
        </w:r>
      </w:del>
    </w:p>
    <w:p w14:paraId="02A029A4" w14:textId="438E37DE" w:rsidR="006C6EB5" w:rsidRPr="00230311" w:rsidRDefault="006C6EB5">
      <w:pPr>
        <w:pStyle w:val="Odsekzoznamu"/>
        <w:spacing w:before="120" w:after="120"/>
        <w:contextualSpacing w:val="0"/>
        <w:jc w:val="both"/>
        <w:rPr>
          <w:rFonts w:asciiTheme="minorHAnsi" w:hAnsiTheme="minorHAnsi" w:cstheme="minorHAnsi"/>
          <w:color w:val="000000"/>
          <w:sz w:val="22"/>
          <w:szCs w:val="22"/>
        </w:rPr>
        <w:pPrChange w:id="150" w:author="Autor">
          <w:pPr>
            <w:pStyle w:val="Odsekzoznamu"/>
            <w:spacing w:before="120"/>
            <w:jc w:val="both"/>
          </w:pPr>
        </w:pPrChange>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19"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EFC6B7F" w:rsidR="006C6EB5" w:rsidRPr="00230311" w:rsidDel="006A4261" w:rsidRDefault="006C6EB5" w:rsidP="004641E9">
      <w:pPr>
        <w:pStyle w:val="Odsekzoznamu"/>
        <w:spacing w:before="120"/>
        <w:jc w:val="both"/>
        <w:rPr>
          <w:del w:id="151" w:author="Autor"/>
          <w:rFonts w:asciiTheme="minorHAnsi" w:hAnsiTheme="minorHAnsi" w:cstheme="minorHAnsi"/>
          <w:color w:val="000000"/>
          <w:sz w:val="22"/>
          <w:szCs w:val="22"/>
        </w:rPr>
      </w:pPr>
    </w:p>
    <w:p w14:paraId="1B787B7B" w14:textId="2B352B75" w:rsidR="003C2776" w:rsidRPr="006D73E0" w:rsidDel="00A350AB" w:rsidRDefault="003C2776" w:rsidP="003C2776">
      <w:pPr>
        <w:pStyle w:val="Odsekzoznamu1"/>
        <w:numPr>
          <w:ilvl w:val="1"/>
          <w:numId w:val="1"/>
        </w:numPr>
        <w:spacing w:before="240" w:after="240" w:line="276" w:lineRule="auto"/>
        <w:ind w:left="792"/>
        <w:rPr>
          <w:del w:id="152" w:author="Autor"/>
          <w:rFonts w:asciiTheme="minorHAnsi" w:hAnsiTheme="minorHAnsi" w:cstheme="minorHAnsi"/>
          <w:b/>
        </w:rPr>
      </w:pPr>
      <w:del w:id="153" w:author="Autor">
        <w:r w:rsidRPr="006D73E0" w:rsidDel="00A350AB">
          <w:rPr>
            <w:rFonts w:asciiTheme="minorHAnsi" w:hAnsiTheme="minorHAnsi" w:cstheme="minorHAnsi"/>
            <w:b/>
          </w:rPr>
          <w:delText>Spôsob financovania</w:delText>
        </w:r>
      </w:del>
    </w:p>
    <w:p w14:paraId="7825DC05" w14:textId="49E6F2F3" w:rsidR="00835BB9" w:rsidRPr="00230311" w:rsidDel="00A350AB" w:rsidRDefault="00835BB9" w:rsidP="00B9312F">
      <w:pPr>
        <w:pStyle w:val="Odsekzoznamu"/>
        <w:numPr>
          <w:ilvl w:val="0"/>
          <w:numId w:val="7"/>
        </w:numPr>
        <w:tabs>
          <w:tab w:val="left" w:pos="2835"/>
        </w:tabs>
        <w:spacing w:before="120" w:after="120"/>
        <w:contextualSpacing w:val="0"/>
        <w:rPr>
          <w:del w:id="154" w:author="Autor"/>
          <w:rFonts w:asciiTheme="minorHAnsi" w:hAnsiTheme="minorHAnsi" w:cstheme="minorHAnsi"/>
          <w:sz w:val="22"/>
          <w:szCs w:val="22"/>
        </w:rPr>
      </w:pPr>
      <w:del w:id="155" w:author="Autor">
        <w:r w:rsidRPr="00230311" w:rsidDel="00A350AB">
          <w:rPr>
            <w:rFonts w:asciiTheme="minorHAnsi" w:hAnsiTheme="minorHAnsi" w:cstheme="minorHAnsi"/>
            <w:sz w:val="22"/>
            <w:szCs w:val="22"/>
          </w:rPr>
          <w:delText>spôsob</w:delText>
        </w:r>
        <w:r w:rsidR="0091242E" w:rsidRPr="00230311" w:rsidDel="00A350AB">
          <w:rPr>
            <w:rFonts w:asciiTheme="minorHAnsi" w:hAnsiTheme="minorHAnsi" w:cstheme="minorHAnsi"/>
            <w:sz w:val="22"/>
            <w:szCs w:val="22"/>
          </w:rPr>
          <w:delText xml:space="preserve"> financovania – </w:delText>
        </w:r>
        <w:r w:rsidR="00F25692" w:rsidDel="00A350AB">
          <w:rPr>
            <w:rFonts w:asciiTheme="minorHAnsi" w:hAnsiTheme="minorHAnsi" w:cstheme="minorHAnsi"/>
            <w:sz w:val="22"/>
            <w:szCs w:val="22"/>
          </w:rPr>
          <w:tab/>
        </w:r>
        <w:r w:rsidRPr="00230311" w:rsidDel="00A350AB">
          <w:rPr>
            <w:rFonts w:asciiTheme="minorHAnsi" w:hAnsiTheme="minorHAnsi" w:cstheme="minorHAnsi"/>
            <w:b/>
            <w:sz w:val="22"/>
            <w:szCs w:val="22"/>
          </w:rPr>
          <w:delText>systém refundácie</w:delText>
        </w:r>
      </w:del>
    </w:p>
    <w:p w14:paraId="5F76B0D0" w14:textId="2077BAA2" w:rsidR="00835BB9" w:rsidRPr="00230311" w:rsidDel="00A350AB" w:rsidRDefault="00835BB9" w:rsidP="00B9312F">
      <w:pPr>
        <w:pStyle w:val="Odsekzoznamu"/>
        <w:spacing w:before="120" w:after="120"/>
        <w:ind w:left="2844"/>
        <w:contextualSpacing w:val="0"/>
        <w:rPr>
          <w:del w:id="156" w:author="Autor"/>
          <w:rFonts w:asciiTheme="minorHAnsi" w:hAnsiTheme="minorHAnsi" w:cstheme="minorHAnsi"/>
          <w:b/>
          <w:sz w:val="22"/>
          <w:szCs w:val="22"/>
        </w:rPr>
      </w:pPr>
      <w:del w:id="157" w:author="Autor">
        <w:r w:rsidRPr="00230311" w:rsidDel="00A350AB">
          <w:rPr>
            <w:rFonts w:asciiTheme="minorHAnsi" w:hAnsiTheme="minorHAnsi" w:cstheme="minorHAnsi"/>
            <w:b/>
            <w:sz w:val="22"/>
            <w:szCs w:val="22"/>
          </w:rPr>
          <w:delText>systém zálohových platieb</w:delText>
        </w:r>
      </w:del>
    </w:p>
    <w:p w14:paraId="676A0549" w14:textId="61F2A3F4" w:rsidR="00835BB9" w:rsidRPr="00230311" w:rsidDel="00A350AB" w:rsidRDefault="0091242E" w:rsidP="00B9312F">
      <w:pPr>
        <w:pStyle w:val="Odsekzoznamu"/>
        <w:spacing w:before="120" w:after="120"/>
        <w:ind w:left="2136" w:firstLine="696"/>
        <w:contextualSpacing w:val="0"/>
        <w:rPr>
          <w:del w:id="158" w:author="Autor"/>
          <w:rFonts w:asciiTheme="minorHAnsi" w:hAnsiTheme="minorHAnsi" w:cstheme="minorHAnsi"/>
          <w:b/>
          <w:sz w:val="22"/>
          <w:szCs w:val="22"/>
        </w:rPr>
      </w:pPr>
      <w:del w:id="159" w:author="Autor">
        <w:r w:rsidRPr="00230311" w:rsidDel="00A350AB">
          <w:rPr>
            <w:rFonts w:asciiTheme="minorHAnsi" w:hAnsiTheme="minorHAnsi" w:cstheme="minorHAnsi"/>
            <w:b/>
            <w:sz w:val="22"/>
            <w:szCs w:val="22"/>
          </w:rPr>
          <w:delText xml:space="preserve"> </w:delText>
        </w:r>
        <w:r w:rsidR="00835BB9" w:rsidRPr="00230311" w:rsidDel="00A350AB">
          <w:rPr>
            <w:rFonts w:asciiTheme="minorHAnsi" w:hAnsiTheme="minorHAnsi" w:cstheme="minorHAnsi"/>
            <w:b/>
            <w:sz w:val="22"/>
            <w:szCs w:val="22"/>
          </w:rPr>
          <w:delText>kombinácia systému zálohových platieb a refundácie</w:delText>
        </w:r>
      </w:del>
    </w:p>
    <w:p w14:paraId="6959A6AC" w14:textId="3488A3E1" w:rsidR="00835BB9" w:rsidRPr="00230311" w:rsidDel="00A350AB" w:rsidRDefault="00835BB9" w:rsidP="00B9312F">
      <w:pPr>
        <w:pStyle w:val="Odsekzoznamu"/>
        <w:spacing w:before="120" w:after="120"/>
        <w:ind w:left="1068"/>
        <w:contextualSpacing w:val="0"/>
        <w:rPr>
          <w:del w:id="160" w:author="Autor"/>
          <w:rFonts w:asciiTheme="minorHAnsi" w:hAnsiTheme="minorHAnsi" w:cstheme="minorHAnsi"/>
          <w:sz w:val="22"/>
          <w:szCs w:val="22"/>
        </w:rPr>
      </w:pPr>
    </w:p>
    <w:p w14:paraId="2F5BF691" w14:textId="2EB3AB14" w:rsidR="00835BB9" w:rsidRPr="00230311" w:rsidDel="00A350AB" w:rsidRDefault="00835BB9" w:rsidP="00B9312F">
      <w:pPr>
        <w:pStyle w:val="Odsekzoznamu"/>
        <w:spacing w:before="120" w:after="120"/>
        <w:contextualSpacing w:val="0"/>
        <w:jc w:val="both"/>
        <w:rPr>
          <w:del w:id="161" w:author="Autor"/>
          <w:rFonts w:asciiTheme="minorHAnsi" w:hAnsiTheme="minorHAnsi" w:cstheme="minorHAnsi"/>
          <w:color w:val="000000"/>
          <w:sz w:val="22"/>
          <w:szCs w:val="22"/>
        </w:rPr>
      </w:pPr>
      <w:del w:id="162" w:author="Autor">
        <w:r w:rsidRPr="00230311" w:rsidDel="00A350AB">
          <w:rPr>
            <w:rFonts w:asciiTheme="minorHAnsi" w:hAnsiTheme="minorHAnsi" w:cstheme="minorHAnsi"/>
            <w:color w:val="000000"/>
            <w:sz w:val="22"/>
            <w:szCs w:val="22"/>
          </w:rPr>
          <w:delText>V rámci tohto vyzvania sú určené spôsoby financovania v súlade s platným Systémom finančného riadenia štrukturálnych fondov, Kohézneho</w:delText>
        </w:r>
        <w:r w:rsidR="0095608A" w:rsidRPr="00230311" w:rsidDel="00A350AB">
          <w:rPr>
            <w:rFonts w:asciiTheme="minorHAnsi" w:hAnsiTheme="minorHAnsi" w:cstheme="minorHAnsi"/>
            <w:color w:val="000000"/>
            <w:sz w:val="22"/>
            <w:szCs w:val="22"/>
          </w:rPr>
          <w:delText xml:space="preserve"> fondu a Európskeho námorného a </w:delText>
        </w:r>
        <w:r w:rsidRPr="00230311" w:rsidDel="00A350AB">
          <w:rPr>
            <w:rFonts w:asciiTheme="minorHAnsi" w:hAnsiTheme="minorHAnsi" w:cstheme="minorHAnsi"/>
            <w:color w:val="000000"/>
            <w:sz w:val="22"/>
            <w:szCs w:val="22"/>
          </w:rPr>
          <w:delText>rybárskeho fondu na programové obdobie 2014 – 2020 (</w:delText>
        </w:r>
        <w:r w:rsidR="00A350AB" w:rsidDel="00A350AB">
          <w:fldChar w:fldCharType="begin"/>
        </w:r>
        <w:r w:rsidR="00A350AB" w:rsidDel="00A350AB">
          <w:delInstrText xml:space="preserve"> HYPERLINK "http://www.finance.gov.sk/Default.aspx?CatID=9348" </w:delInstrText>
        </w:r>
        <w:r w:rsidR="00A350AB" w:rsidDel="00A350AB">
          <w:fldChar w:fldCharType="separate"/>
        </w:r>
        <w:r w:rsidRPr="00230311" w:rsidDel="00A350AB">
          <w:rPr>
            <w:rStyle w:val="Hypertextovprepojenie"/>
            <w:rFonts w:asciiTheme="minorHAnsi" w:hAnsiTheme="minorHAnsi" w:cstheme="minorHAnsi"/>
            <w:sz w:val="22"/>
            <w:szCs w:val="22"/>
          </w:rPr>
          <w:delText>http://www.finance.gov.sk/Default.aspx?CatID=9348</w:delText>
        </w:r>
        <w:r w:rsidR="00A350AB" w:rsidDel="00A350AB">
          <w:rPr>
            <w:rStyle w:val="Hypertextovprepojenie"/>
            <w:rFonts w:asciiTheme="minorHAnsi" w:hAnsiTheme="minorHAnsi" w:cstheme="minorHAnsi"/>
          </w:rPr>
          <w:fldChar w:fldCharType="end"/>
        </w:r>
        <w:r w:rsidRPr="00230311" w:rsidDel="00A350AB">
          <w:rPr>
            <w:rFonts w:asciiTheme="minorHAnsi" w:hAnsiTheme="minorHAnsi" w:cstheme="minorHAnsi"/>
            <w:color w:val="000000"/>
            <w:sz w:val="22"/>
            <w:szCs w:val="22"/>
          </w:rPr>
          <w:delText xml:space="preserve">). </w:delText>
        </w:r>
      </w:del>
    </w:p>
    <w:p w14:paraId="35247304" w14:textId="492A37DF" w:rsidR="00835BB9" w:rsidRPr="00230311" w:rsidDel="00A350AB" w:rsidRDefault="006C378D" w:rsidP="00B9312F">
      <w:pPr>
        <w:pStyle w:val="Odsekzoznamu"/>
        <w:spacing w:before="120" w:after="120"/>
        <w:contextualSpacing w:val="0"/>
        <w:jc w:val="both"/>
        <w:rPr>
          <w:del w:id="163" w:author="Autor"/>
          <w:rFonts w:asciiTheme="minorHAnsi" w:hAnsiTheme="minorHAnsi" w:cstheme="minorHAnsi"/>
          <w:color w:val="000000"/>
          <w:sz w:val="22"/>
          <w:szCs w:val="22"/>
        </w:rPr>
      </w:pPr>
      <w:del w:id="164" w:author="Autor">
        <w:r w:rsidRPr="00230311" w:rsidDel="00A350AB">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3A720F" w:rsidDel="00A350AB">
          <w:rPr>
            <w:rFonts w:asciiTheme="minorHAnsi" w:hAnsiTheme="minorHAnsi" w:cstheme="minorHAnsi"/>
            <w:i/>
            <w:sz w:val="22"/>
            <w:szCs w:val="22"/>
          </w:rPr>
          <w:delText>.</w:delText>
        </w:r>
        <w:r w:rsidRPr="00230311" w:rsidDel="00A350AB">
          <w:rPr>
            <w:rFonts w:asciiTheme="minorHAnsi" w:hAnsiTheme="minorHAnsi" w:cstheme="minorHAnsi"/>
            <w:i/>
            <w:sz w:val="22"/>
            <w:szCs w:val="22"/>
          </w:rPr>
          <w:delText>)</w:delText>
        </w:r>
      </w:del>
    </w:p>
    <w:p w14:paraId="0F25CF26" w14:textId="73AE3129" w:rsidR="0095608A" w:rsidRPr="00230311" w:rsidDel="00A350AB" w:rsidRDefault="0095608A" w:rsidP="00B9312F">
      <w:pPr>
        <w:pStyle w:val="Odsekzoznamu"/>
        <w:spacing w:before="120" w:after="120"/>
        <w:contextualSpacing w:val="0"/>
        <w:jc w:val="both"/>
        <w:rPr>
          <w:del w:id="165" w:author="Autor"/>
          <w:rFonts w:asciiTheme="minorHAnsi" w:hAnsiTheme="minorHAnsi" w:cstheme="minorHAnsi"/>
          <w:color w:val="000000"/>
          <w:sz w:val="22"/>
          <w:szCs w:val="22"/>
        </w:rPr>
      </w:pPr>
    </w:p>
    <w:p w14:paraId="525D319A" w14:textId="0CBD22EF" w:rsidR="00B534C5" w:rsidRPr="00230311" w:rsidDel="00A350AB" w:rsidRDefault="00835BB9" w:rsidP="00B9312F">
      <w:pPr>
        <w:pStyle w:val="Odsekzoznamu"/>
        <w:numPr>
          <w:ilvl w:val="0"/>
          <w:numId w:val="7"/>
        </w:numPr>
        <w:spacing w:before="120" w:after="120"/>
        <w:contextualSpacing w:val="0"/>
        <w:jc w:val="both"/>
        <w:rPr>
          <w:del w:id="166" w:author="Autor"/>
          <w:rFonts w:asciiTheme="minorHAnsi" w:hAnsiTheme="minorHAnsi" w:cstheme="minorHAnsi"/>
          <w:sz w:val="22"/>
          <w:szCs w:val="22"/>
        </w:rPr>
      </w:pPr>
      <w:del w:id="167" w:author="Autor">
        <w:r w:rsidRPr="00230311" w:rsidDel="00A350AB">
          <w:rPr>
            <w:rFonts w:asciiTheme="minorHAnsi" w:hAnsiTheme="minorHAnsi" w:cstheme="minorHAnsi"/>
            <w:sz w:val="22"/>
            <w:szCs w:val="22"/>
          </w:rPr>
          <w:delText xml:space="preserve">forma poskytovaného príspevku: </w:delText>
        </w:r>
        <w:r w:rsidRPr="00230311" w:rsidDel="00A350AB">
          <w:rPr>
            <w:rFonts w:asciiTheme="minorHAnsi" w:hAnsiTheme="minorHAnsi" w:cstheme="minorHAnsi"/>
            <w:b/>
            <w:sz w:val="22"/>
            <w:szCs w:val="22"/>
          </w:rPr>
          <w:delText>nenávratný finančný príspevok</w:delText>
        </w:r>
      </w:del>
    </w:p>
    <w:p w14:paraId="5C44AFEB" w14:textId="64BAAF5D" w:rsidR="005F5C8C" w:rsidRPr="00230311" w:rsidDel="00A350AB" w:rsidRDefault="006C378D" w:rsidP="00B9312F">
      <w:pPr>
        <w:pStyle w:val="Odsekzoznamu"/>
        <w:spacing w:before="120" w:after="120"/>
        <w:contextualSpacing w:val="0"/>
        <w:jc w:val="both"/>
        <w:rPr>
          <w:del w:id="168" w:author="Autor"/>
          <w:rFonts w:asciiTheme="minorHAnsi" w:hAnsiTheme="minorHAnsi" w:cstheme="minorHAnsi"/>
          <w:i/>
          <w:sz w:val="22"/>
          <w:szCs w:val="22"/>
        </w:rPr>
      </w:pPr>
      <w:del w:id="169" w:author="Autor">
        <w:r w:rsidRPr="00230311" w:rsidDel="00A350AB">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3A720F" w:rsidDel="00A350AB">
          <w:rPr>
            <w:rFonts w:asciiTheme="minorHAnsi" w:hAnsiTheme="minorHAnsi" w:cstheme="minorHAnsi"/>
            <w:i/>
            <w:sz w:val="22"/>
            <w:szCs w:val="22"/>
          </w:rPr>
          <w:delText>.</w:delText>
        </w:r>
        <w:r w:rsidRPr="00230311" w:rsidDel="00A350AB">
          <w:rPr>
            <w:rFonts w:asciiTheme="minorHAnsi" w:hAnsiTheme="minorHAnsi" w:cstheme="minorHAnsi"/>
            <w:i/>
            <w:sz w:val="22"/>
            <w:szCs w:val="22"/>
          </w:rPr>
          <w:delText>)</w:delText>
        </w:r>
      </w:del>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34A1B8F4"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341E90">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41452D"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341E90">
        <w:rPr>
          <w:rFonts w:asciiTheme="minorHAnsi" w:hAnsiTheme="minorHAnsi" w:cstheme="minorHAnsi"/>
          <w:i/>
          <w:sz w:val="22"/>
          <w:szCs w:val="22"/>
        </w:rPr>
        <w:t>2021</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7A3A0818" w:rsidR="00AB176D" w:rsidRPr="00230311" w:rsidDel="006A4261" w:rsidRDefault="000E0586" w:rsidP="006A4261">
      <w:pPr>
        <w:pStyle w:val="Odsekzoznamu"/>
        <w:spacing w:before="120" w:after="120"/>
        <w:ind w:left="1416"/>
        <w:contextualSpacing w:val="0"/>
        <w:jc w:val="both"/>
        <w:rPr>
          <w:del w:id="170" w:author="Auto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3B609AB6" w14:textId="77777777" w:rsidR="0069226A" w:rsidRPr="00230311" w:rsidRDefault="0069226A">
      <w:pPr>
        <w:pStyle w:val="Odsekzoznamu"/>
        <w:spacing w:before="120" w:after="120"/>
        <w:ind w:left="1416"/>
        <w:contextualSpacing w:val="0"/>
        <w:jc w:val="both"/>
        <w:rPr>
          <w:rFonts w:asciiTheme="minorHAnsi" w:hAnsiTheme="minorHAnsi" w:cstheme="minorHAnsi"/>
          <w:sz w:val="22"/>
          <w:szCs w:val="22"/>
        </w:rPr>
        <w:pPrChange w:id="171" w:author="Autor">
          <w:pPr>
            <w:pStyle w:val="Odsekzoznamu"/>
            <w:spacing w:before="240" w:after="240"/>
            <w:ind w:left="1440"/>
            <w:jc w:val="both"/>
          </w:pPr>
        </w:pPrChange>
      </w:pPr>
    </w:p>
    <w:p w14:paraId="0A069DD6" w14:textId="1832676C" w:rsidR="004C00A2" w:rsidRPr="004C00A2" w:rsidRDefault="004C00A2">
      <w:pPr>
        <w:pStyle w:val="Odsekzoznamu1"/>
        <w:numPr>
          <w:ilvl w:val="0"/>
          <w:numId w:val="7"/>
        </w:numPr>
        <w:spacing w:before="240" w:after="240" w:line="276" w:lineRule="auto"/>
        <w:rPr>
          <w:ins w:id="172" w:author="Autor"/>
          <w:rFonts w:asciiTheme="minorHAnsi" w:hAnsiTheme="minorHAnsi" w:cstheme="minorHAnsi"/>
          <w:rPrChange w:id="173" w:author="Autor">
            <w:rPr>
              <w:ins w:id="174" w:author="Autor"/>
              <w:rFonts w:asciiTheme="minorHAnsi" w:hAnsiTheme="minorHAnsi" w:cstheme="minorHAnsi"/>
              <w:b/>
            </w:rPr>
          </w:rPrChange>
        </w:rPr>
        <w:pPrChange w:id="175" w:author="Autor">
          <w:pPr>
            <w:pStyle w:val="Odsekzoznamu1"/>
            <w:numPr>
              <w:ilvl w:val="1"/>
              <w:numId w:val="1"/>
            </w:numPr>
            <w:spacing w:before="240" w:after="240" w:line="276" w:lineRule="auto"/>
            <w:ind w:left="792" w:hanging="432"/>
          </w:pPr>
        </w:pPrChange>
      </w:pPr>
      <w:ins w:id="176" w:author="Autor">
        <w:r w:rsidRPr="004C00A2">
          <w:rPr>
            <w:rFonts w:asciiTheme="minorHAnsi" w:hAnsiTheme="minorHAnsi" w:cstheme="minorHAnsi"/>
          </w:rPr>
          <w:t>o</w:t>
        </w:r>
        <w:r w:rsidRPr="004C00A2">
          <w:rPr>
            <w:rFonts w:asciiTheme="minorHAnsi" w:hAnsiTheme="minorHAnsi" w:cstheme="minorHAnsi"/>
            <w:rPrChange w:id="177" w:author="Autor">
              <w:rPr>
                <w:rFonts w:asciiTheme="minorHAnsi" w:hAnsiTheme="minorHAnsi" w:cstheme="minorHAnsi"/>
                <w:b/>
              </w:rPr>
            </w:rPrChange>
          </w:rPr>
          <w:t>právnenosť výdavkov realizácie projektu</w:t>
        </w:r>
      </w:ins>
    </w:p>
    <w:p w14:paraId="3AE1C06F" w14:textId="77777777" w:rsidR="004C00A2" w:rsidRPr="00230311" w:rsidRDefault="004C00A2" w:rsidP="004C00A2">
      <w:pPr>
        <w:spacing w:before="120" w:after="120" w:line="240" w:lineRule="auto"/>
        <w:ind w:left="426"/>
        <w:jc w:val="both"/>
        <w:rPr>
          <w:ins w:id="178" w:author="Autor"/>
          <w:rFonts w:asciiTheme="minorHAnsi" w:hAnsiTheme="minorHAnsi" w:cstheme="minorHAnsi"/>
        </w:rPr>
      </w:pPr>
      <w:ins w:id="179" w:author="Autor">
        <w:r w:rsidRPr="00230311">
          <w:rPr>
            <w:rFonts w:asciiTheme="minorHAnsi" w:eastAsia="Times New Roman" w:hAnsiTheme="minorHAnsi" w:cstheme="minorHAnsi"/>
            <w:u w:val="single"/>
            <w:lang w:eastAsia="sk-SK"/>
          </w:rPr>
          <w:t>Podmienky oprávnenosti výdavkov:</w:t>
        </w:r>
      </w:ins>
    </w:p>
    <w:p w14:paraId="01A023D1" w14:textId="77777777" w:rsidR="004C00A2" w:rsidRPr="00230311" w:rsidRDefault="004C00A2">
      <w:pPr>
        <w:pStyle w:val="Odsekzoznamu"/>
        <w:numPr>
          <w:ilvl w:val="0"/>
          <w:numId w:val="40"/>
        </w:numPr>
        <w:spacing w:before="120" w:after="120"/>
        <w:contextualSpacing w:val="0"/>
        <w:jc w:val="both"/>
        <w:rPr>
          <w:ins w:id="180" w:author="Autor"/>
          <w:rFonts w:asciiTheme="minorHAnsi" w:hAnsiTheme="minorHAnsi" w:cstheme="minorHAnsi"/>
          <w:color w:val="000000"/>
          <w:sz w:val="22"/>
          <w:szCs w:val="22"/>
        </w:rPr>
        <w:pPrChange w:id="181" w:author="Autor">
          <w:pPr>
            <w:pStyle w:val="Odsekzoznamu"/>
            <w:numPr>
              <w:numId w:val="7"/>
            </w:numPr>
            <w:spacing w:before="120" w:after="120"/>
            <w:ind w:left="714" w:hanging="357"/>
            <w:contextualSpacing w:val="0"/>
            <w:jc w:val="both"/>
          </w:pPr>
        </w:pPrChange>
      </w:pPr>
      <w:ins w:id="182" w:author="Autor">
        <w:r w:rsidRPr="00230311">
          <w:rPr>
            <w:rFonts w:asciiTheme="minorHAnsi" w:hAnsiTheme="minorHAnsi" w:cstheme="minorHAnsi"/>
            <w:color w:val="000000"/>
            <w:sz w:val="22"/>
            <w:szCs w:val="22"/>
          </w:rPr>
          <w:t>výdavky projektu sú v súlade s oprávnenými výdavkami pre oprávnenú aktivitu na toto vyzvanie</w:t>
        </w:r>
      </w:ins>
    </w:p>
    <w:p w14:paraId="778AB2F5" w14:textId="77777777" w:rsidR="004C00A2" w:rsidRPr="00230311" w:rsidRDefault="004C00A2" w:rsidP="004C00A2">
      <w:pPr>
        <w:pStyle w:val="Odsekzoznamu"/>
        <w:spacing w:before="120" w:after="120"/>
        <w:contextualSpacing w:val="0"/>
        <w:jc w:val="both"/>
        <w:rPr>
          <w:ins w:id="183" w:author="Autor"/>
          <w:rFonts w:asciiTheme="minorHAnsi" w:hAnsiTheme="minorHAnsi" w:cstheme="minorHAnsi"/>
          <w:color w:val="000000"/>
          <w:sz w:val="22"/>
          <w:szCs w:val="22"/>
        </w:rPr>
      </w:pPr>
      <w:ins w:id="184" w:author="Auto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ins>
    </w:p>
    <w:p w14:paraId="1F005D63" w14:textId="77777777" w:rsidR="004C00A2" w:rsidRPr="00230311" w:rsidRDefault="004C00A2" w:rsidP="004C00A2">
      <w:pPr>
        <w:pStyle w:val="Odsekzoznamu"/>
        <w:spacing w:before="120" w:after="120"/>
        <w:contextualSpacing w:val="0"/>
        <w:jc w:val="both"/>
        <w:rPr>
          <w:ins w:id="185" w:author="Autor"/>
          <w:rFonts w:asciiTheme="minorHAnsi" w:hAnsiTheme="minorHAnsi" w:cstheme="minorHAnsi"/>
          <w:color w:val="000000"/>
          <w:sz w:val="22"/>
          <w:szCs w:val="22"/>
        </w:rPr>
      </w:pPr>
      <w:ins w:id="186" w:author="Autor">
        <w:r w:rsidRPr="00230311">
          <w:rPr>
            <w:rFonts w:asciiTheme="minorHAnsi" w:hAnsiTheme="minorHAnsi" w:cstheme="minorHAnsi"/>
            <w:sz w:val="22"/>
            <w:szCs w:val="22"/>
          </w:rPr>
          <w:t xml:space="preserve">Výdavky projektu musia byť v súlade s podmienkami oprávnenosti podrobne definovanými v dokumentoch: </w:t>
        </w:r>
      </w:ins>
    </w:p>
    <w:p w14:paraId="6C0B720F" w14:textId="77777777" w:rsidR="004C00A2" w:rsidRPr="00230311" w:rsidRDefault="004C00A2" w:rsidP="004C00A2">
      <w:pPr>
        <w:pStyle w:val="Odsekzoznamu"/>
        <w:numPr>
          <w:ilvl w:val="1"/>
          <w:numId w:val="7"/>
        </w:numPr>
        <w:spacing w:before="120" w:after="120"/>
        <w:jc w:val="both"/>
        <w:rPr>
          <w:ins w:id="187" w:author="Autor"/>
          <w:rFonts w:asciiTheme="minorHAnsi" w:hAnsiTheme="minorHAnsi" w:cstheme="minorHAnsi"/>
          <w:sz w:val="22"/>
          <w:szCs w:val="22"/>
        </w:rPr>
      </w:pPr>
      <w:ins w:id="188" w:author="Autor">
        <w:r w:rsidRPr="00230311">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230311">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230311">
          <w:rPr>
            <w:rFonts w:asciiTheme="minorHAnsi" w:hAnsiTheme="minorHAnsi" w:cstheme="minorHAnsi"/>
            <w:sz w:val="22"/>
            <w:szCs w:val="22"/>
          </w:rPr>
          <w:t>);</w:t>
        </w:r>
      </w:ins>
    </w:p>
    <w:p w14:paraId="0E239427" w14:textId="77777777" w:rsidR="004C00A2" w:rsidRPr="00230311" w:rsidRDefault="004C00A2" w:rsidP="004C00A2">
      <w:pPr>
        <w:pStyle w:val="Odsekzoznamu"/>
        <w:numPr>
          <w:ilvl w:val="1"/>
          <w:numId w:val="7"/>
        </w:numPr>
        <w:spacing w:before="120" w:after="120"/>
        <w:jc w:val="both"/>
        <w:rPr>
          <w:ins w:id="189" w:author="Autor"/>
          <w:rFonts w:asciiTheme="minorHAnsi" w:hAnsiTheme="minorHAnsi" w:cstheme="minorHAnsi"/>
          <w:sz w:val="22"/>
          <w:szCs w:val="22"/>
        </w:rPr>
      </w:pPr>
      <w:ins w:id="190" w:author="Autor">
        <w:r w:rsidRPr="00230311">
          <w:rPr>
            <w:rFonts w:asciiTheme="minorHAnsi" w:hAnsiTheme="minorHAnsi" w:cstheme="minorHAnsi"/>
            <w:sz w:val="22"/>
            <w:szCs w:val="22"/>
          </w:rPr>
          <w:t xml:space="preserve">Príručka pre prijímateľa pre projekty operačného programu Technická pomoc </w:t>
        </w:r>
        <w:r w:rsidRPr="00230311">
          <w:rPr>
            <w:rFonts w:asciiTheme="minorHAnsi" w:hAnsiTheme="minorHAnsi" w:cstheme="minorHAnsi"/>
            <w:sz w:val="22"/>
            <w:szCs w:val="22"/>
          </w:rPr>
          <w:br/>
          <w:t>2014 – 2020 (</w:t>
        </w:r>
        <w:r>
          <w:fldChar w:fldCharType="begin"/>
        </w:r>
        <w:r>
          <w:instrText xml:space="preserve"> HYPERLINK "http://www.optp.vlada.gov.sk/ine-dokumenty/" </w:instrText>
        </w:r>
        <w:r>
          <w:fldChar w:fldCharType="separate"/>
        </w:r>
        <w:r w:rsidRPr="00230311">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230311">
          <w:rPr>
            <w:rFonts w:asciiTheme="minorHAnsi" w:hAnsiTheme="minorHAnsi" w:cstheme="minorHAnsi"/>
            <w:sz w:val="22"/>
            <w:szCs w:val="22"/>
          </w:rPr>
          <w:t>);</w:t>
        </w:r>
      </w:ins>
    </w:p>
    <w:p w14:paraId="05F74276" w14:textId="77777777" w:rsidR="004C00A2" w:rsidRPr="00230311" w:rsidRDefault="004C00A2" w:rsidP="004C00A2">
      <w:pPr>
        <w:pStyle w:val="Odsekzoznamu"/>
        <w:numPr>
          <w:ilvl w:val="1"/>
          <w:numId w:val="7"/>
        </w:numPr>
        <w:spacing w:before="120" w:after="120"/>
        <w:jc w:val="both"/>
        <w:rPr>
          <w:ins w:id="191" w:author="Autor"/>
          <w:rFonts w:asciiTheme="minorHAnsi" w:hAnsiTheme="minorHAnsi" w:cstheme="minorHAnsi"/>
          <w:sz w:val="22"/>
          <w:szCs w:val="22"/>
        </w:rPr>
      </w:pPr>
      <w:ins w:id="192" w:author="Autor">
        <w:r w:rsidRPr="00230311">
          <w:rPr>
            <w:rFonts w:asciiTheme="minorHAnsi" w:hAnsiTheme="minorHAnsi" w:cstheme="minorHAnsi"/>
            <w:sz w:val="22"/>
            <w:szCs w:val="22"/>
          </w:rPr>
          <w:t>Operačný program Technická pomoc pre programové obdobie 2014 – 2020 (</w:t>
        </w:r>
        <w:r>
          <w:fldChar w:fldCharType="begin"/>
        </w:r>
        <w:r>
          <w:instrText xml:space="preserve"> HYPERLINK "http://www.optp.vlada.gov.sk/programovy-dokument/" </w:instrText>
        </w:r>
        <w:r>
          <w:fldChar w:fldCharType="separate"/>
        </w:r>
        <w:r w:rsidRPr="00230311">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230311">
          <w:rPr>
            <w:rFonts w:asciiTheme="minorHAnsi" w:hAnsiTheme="minorHAnsi" w:cstheme="minorHAnsi"/>
            <w:color w:val="000000"/>
            <w:sz w:val="22"/>
            <w:szCs w:val="22"/>
          </w:rPr>
          <w:t>)</w:t>
        </w:r>
        <w:r w:rsidRPr="00230311">
          <w:rPr>
            <w:rFonts w:asciiTheme="minorHAnsi" w:hAnsiTheme="minorHAnsi" w:cstheme="minorHAnsi"/>
            <w:sz w:val="22"/>
            <w:szCs w:val="22"/>
          </w:rPr>
          <w:t xml:space="preserve">; </w:t>
        </w:r>
      </w:ins>
    </w:p>
    <w:p w14:paraId="79BD555F" w14:textId="77777777" w:rsidR="004C00A2" w:rsidRPr="00C13B6E" w:rsidRDefault="004C00A2" w:rsidP="004C00A2">
      <w:pPr>
        <w:pStyle w:val="Odsekzoznamu"/>
        <w:numPr>
          <w:ilvl w:val="1"/>
          <w:numId w:val="7"/>
        </w:numPr>
        <w:spacing w:before="120" w:after="120"/>
        <w:jc w:val="both"/>
        <w:rPr>
          <w:ins w:id="193" w:author="Autor"/>
          <w:rFonts w:asciiTheme="minorHAnsi" w:hAnsiTheme="minorHAnsi" w:cstheme="minorHAnsi"/>
          <w:sz w:val="22"/>
          <w:szCs w:val="22"/>
        </w:rPr>
      </w:pPr>
      <w:ins w:id="194" w:author="Auto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výdavkov (</w:t>
        </w:r>
        <w:r>
          <w:fldChar w:fldCharType="begin"/>
        </w:r>
        <w:r>
          <w:instrText xml:space="preserve"> HYPERLINK "http://www.partnerskadohoda.gov.sk/metodicke-pokyny-cko-a-uv-sr/" </w:instrText>
        </w:r>
        <w:r>
          <w:fldChar w:fldCharType="separate"/>
        </w:r>
        <w:r w:rsidRPr="00C13B6E">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C13B6E">
          <w:rPr>
            <w:rFonts w:asciiTheme="minorHAnsi" w:hAnsiTheme="minorHAnsi" w:cstheme="minorHAnsi"/>
            <w:sz w:val="22"/>
            <w:szCs w:val="22"/>
          </w:rPr>
          <w:t>);</w:t>
        </w:r>
      </w:ins>
    </w:p>
    <w:p w14:paraId="6F8119AA" w14:textId="77777777" w:rsidR="004C00A2" w:rsidRPr="00230311" w:rsidRDefault="004C00A2" w:rsidP="004C00A2">
      <w:pPr>
        <w:pStyle w:val="Odsekzoznamu"/>
        <w:numPr>
          <w:ilvl w:val="1"/>
          <w:numId w:val="7"/>
        </w:numPr>
        <w:spacing w:before="120" w:after="120"/>
        <w:ind w:left="1418" w:hanging="338"/>
        <w:jc w:val="both"/>
        <w:rPr>
          <w:ins w:id="195" w:author="Autor"/>
          <w:rFonts w:asciiTheme="minorHAnsi" w:hAnsiTheme="minorHAnsi" w:cstheme="minorHAnsi"/>
          <w:sz w:val="22"/>
          <w:szCs w:val="22"/>
        </w:rPr>
      </w:pPr>
      <w:ins w:id="196" w:author="Autor">
        <w:r w:rsidRPr="00230311">
          <w:rPr>
            <w:rFonts w:asciiTheme="minorHAnsi" w:hAnsiTheme="minorHAnsi" w:cstheme="minorHAnsi"/>
            <w:sz w:val="22"/>
            <w:szCs w:val="22"/>
          </w:rPr>
          <w:t>Metodický pokyn CKO č. 18 k overovaniu hospodárnosti výdavkov na programové obdobie 2014 – 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30311">
          <w:rPr>
            <w:rStyle w:val="Hypertextovprepojenie"/>
            <w:rFonts w:asciiTheme="minorHAnsi" w:hAnsiTheme="minorHAnsi" w:cstheme="minorHAnsi"/>
            <w:color w:val="auto"/>
            <w:sz w:val="22"/>
            <w:szCs w:val="22"/>
          </w:rPr>
          <w:t>);</w:t>
        </w:r>
      </w:ins>
    </w:p>
    <w:p w14:paraId="46C28E36" w14:textId="77777777" w:rsidR="004C00A2" w:rsidRPr="00230311" w:rsidRDefault="004C00A2" w:rsidP="004C00A2">
      <w:pPr>
        <w:pStyle w:val="Odsekzoznamu"/>
        <w:numPr>
          <w:ilvl w:val="1"/>
          <w:numId w:val="7"/>
        </w:numPr>
        <w:spacing w:before="120" w:after="120"/>
        <w:contextualSpacing w:val="0"/>
        <w:jc w:val="both"/>
        <w:rPr>
          <w:ins w:id="197" w:author="Autor"/>
          <w:rFonts w:asciiTheme="minorHAnsi" w:hAnsiTheme="minorHAnsi" w:cstheme="minorHAnsi"/>
          <w:color w:val="000000"/>
          <w:sz w:val="22"/>
          <w:szCs w:val="22"/>
        </w:rPr>
      </w:pPr>
      <w:ins w:id="198" w:author="Auto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Zákony</w:t>
        </w: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Pr="00230311">
          <w:rPr>
            <w:rFonts w:asciiTheme="minorHAnsi" w:hAnsiTheme="minorHAnsi" w:cstheme="minorHAnsi"/>
            <w:color w:val="000000"/>
            <w:sz w:val="22"/>
            <w:szCs w:val="22"/>
          </w:rPr>
          <w:t>, na ktoré sa uvedené dokumenty odvolávajú.</w:t>
        </w:r>
      </w:ins>
    </w:p>
    <w:p w14:paraId="30D68669" w14:textId="77777777" w:rsidR="004C00A2" w:rsidRPr="00230311" w:rsidRDefault="004C00A2" w:rsidP="004C00A2">
      <w:pPr>
        <w:pStyle w:val="Odsekzoznamu"/>
        <w:spacing w:before="120" w:after="120"/>
        <w:ind w:left="709"/>
        <w:contextualSpacing w:val="0"/>
        <w:jc w:val="both"/>
        <w:rPr>
          <w:ins w:id="199" w:author="Autor"/>
          <w:rFonts w:asciiTheme="minorHAnsi" w:hAnsiTheme="minorHAnsi" w:cstheme="minorHAnsi"/>
          <w:i/>
          <w:sz w:val="22"/>
          <w:szCs w:val="22"/>
        </w:rPr>
      </w:pPr>
      <w:ins w:id="200" w:author="Auto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14:paraId="30EF26FD" w14:textId="77777777" w:rsidR="004C00A2" w:rsidRPr="00230311" w:rsidRDefault="004C00A2" w:rsidP="004C00A2">
      <w:pPr>
        <w:pStyle w:val="Odsekzoznamu"/>
        <w:spacing w:before="120"/>
        <w:ind w:left="1440"/>
        <w:rPr>
          <w:ins w:id="201" w:author="Autor"/>
          <w:rFonts w:asciiTheme="minorHAnsi" w:hAnsiTheme="minorHAnsi" w:cstheme="minorHAnsi"/>
          <w:color w:val="000000"/>
          <w:sz w:val="22"/>
          <w:szCs w:val="22"/>
        </w:rPr>
      </w:pPr>
    </w:p>
    <w:p w14:paraId="61B77E44" w14:textId="77777777" w:rsidR="004C00A2" w:rsidRPr="00230311" w:rsidRDefault="004C00A2">
      <w:pPr>
        <w:pStyle w:val="Odsekzoznamu"/>
        <w:numPr>
          <w:ilvl w:val="0"/>
          <w:numId w:val="41"/>
        </w:numPr>
        <w:spacing w:before="120" w:after="120"/>
        <w:contextualSpacing w:val="0"/>
        <w:rPr>
          <w:ins w:id="202" w:author="Autor"/>
          <w:rFonts w:asciiTheme="minorHAnsi" w:hAnsiTheme="minorHAnsi" w:cstheme="minorHAnsi"/>
          <w:color w:val="000000"/>
          <w:sz w:val="22"/>
          <w:szCs w:val="22"/>
        </w:rPr>
        <w:pPrChange w:id="203" w:author="Autor">
          <w:pPr>
            <w:pStyle w:val="Odsekzoznamu"/>
            <w:numPr>
              <w:numId w:val="7"/>
            </w:numPr>
            <w:spacing w:before="120" w:after="120"/>
            <w:ind w:left="714" w:hanging="357"/>
            <w:contextualSpacing w:val="0"/>
          </w:pPr>
        </w:pPrChange>
      </w:pPr>
      <w:ins w:id="204" w:author="Autor">
        <w:r w:rsidRPr="00230311">
          <w:rPr>
            <w:rFonts w:asciiTheme="minorHAnsi" w:hAnsiTheme="minorHAnsi" w:cstheme="minorHAnsi"/>
            <w:color w:val="000000"/>
            <w:sz w:val="22"/>
            <w:szCs w:val="22"/>
          </w:rPr>
          <w:t>časová oprávnenosť výdavkov</w:t>
        </w:r>
      </w:ins>
    </w:p>
    <w:p w14:paraId="5773E60C" w14:textId="77777777" w:rsidR="004C00A2" w:rsidRPr="00230311" w:rsidRDefault="004C00A2" w:rsidP="004C00A2">
      <w:pPr>
        <w:pStyle w:val="Odsekzoznamu"/>
        <w:spacing w:before="120" w:after="120"/>
        <w:contextualSpacing w:val="0"/>
        <w:jc w:val="both"/>
        <w:rPr>
          <w:ins w:id="205" w:author="Autor"/>
          <w:rFonts w:asciiTheme="minorHAnsi" w:hAnsiTheme="minorHAnsi" w:cstheme="minorHAnsi"/>
          <w:color w:val="000000"/>
          <w:sz w:val="22"/>
          <w:szCs w:val="22"/>
        </w:rPr>
      </w:pPr>
      <w:ins w:id="206" w:author="Auto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ins>
    </w:p>
    <w:p w14:paraId="7B459E32" w14:textId="144D310E" w:rsidR="006553FF" w:rsidRDefault="004C00A2">
      <w:pPr>
        <w:spacing w:after="0" w:line="240" w:lineRule="auto"/>
        <w:jc w:val="both"/>
        <w:rPr>
          <w:rFonts w:asciiTheme="minorHAnsi" w:hAnsiTheme="minorHAnsi" w:cstheme="minorHAnsi"/>
          <w:b/>
          <w:sz w:val="28"/>
          <w:szCs w:val="28"/>
          <w:lang w:eastAsia="sk-SK"/>
        </w:rPr>
        <w:pPrChange w:id="207" w:author="Autor">
          <w:pPr>
            <w:spacing w:after="0" w:line="240" w:lineRule="auto"/>
          </w:pPr>
        </w:pPrChange>
      </w:pPr>
      <w:ins w:id="208" w:author="Auto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ins>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ins w:id="209" w:author="Autor">
        <w:r w:rsidR="00560CBF">
          <w:rPr>
            <w:rFonts w:asciiTheme="minorHAnsi" w:hAnsiTheme="minorHAnsi" w:cstheme="minorHAnsi"/>
          </w:rPr>
          <w:t xml:space="preserve">splnenia </w:t>
        </w:r>
      </w:ins>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399BF145" w:rsidR="0064229B" w:rsidRDefault="0064229B" w:rsidP="006553FF">
      <w:pPr>
        <w:spacing w:before="120" w:after="120" w:line="240" w:lineRule="auto"/>
        <w:ind w:firstLine="708"/>
        <w:jc w:val="both"/>
        <w:rPr>
          <w:ins w:id="210" w:author="Autor"/>
          <w:rFonts w:asciiTheme="minorHAnsi" w:hAnsiTheme="minorHAnsi" w:cstheme="minorHAnsi"/>
        </w:rPr>
      </w:pPr>
      <w:r w:rsidRPr="00230311">
        <w:rPr>
          <w:rFonts w:asciiTheme="minorHAnsi" w:hAnsiTheme="minorHAnsi" w:cstheme="minorHAnsi"/>
        </w:rPr>
        <w:t xml:space="preserve">V prípade, ak na základe </w:t>
      </w:r>
      <w:del w:id="211" w:author="Autor">
        <w:r w:rsidRPr="00230311" w:rsidDel="0021001C">
          <w:rPr>
            <w:rFonts w:asciiTheme="minorHAnsi" w:hAnsiTheme="minorHAnsi" w:cstheme="minorHAnsi"/>
          </w:rPr>
          <w:delText xml:space="preserve">preskúmania </w:delText>
        </w:r>
      </w:del>
      <w:ins w:id="212" w:author="Autor">
        <w:r w:rsidR="0021001C">
          <w:rPr>
            <w:rFonts w:asciiTheme="minorHAnsi" w:hAnsiTheme="minorHAnsi" w:cstheme="minorHAnsi"/>
          </w:rPr>
          <w:t>overenia</w:t>
        </w:r>
        <w:r w:rsidR="0021001C" w:rsidRPr="00230311">
          <w:rPr>
            <w:rFonts w:asciiTheme="minorHAnsi" w:hAnsiTheme="minorHAnsi" w:cstheme="minorHAnsi"/>
          </w:rPr>
          <w:t xml:space="preserve"> </w:t>
        </w:r>
      </w:ins>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2F4677AC" w:rsidR="009415E5" w:rsidRPr="00230311" w:rsidRDefault="009415E5" w:rsidP="006553FF">
      <w:pPr>
        <w:spacing w:before="120" w:after="120" w:line="240" w:lineRule="auto"/>
        <w:ind w:firstLine="708"/>
        <w:jc w:val="both"/>
        <w:rPr>
          <w:rFonts w:asciiTheme="minorHAnsi" w:hAnsiTheme="minorHAnsi" w:cstheme="minorHAnsi"/>
        </w:rPr>
      </w:pPr>
      <w:ins w:id="213"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8AF864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ins w:id="214" w:author="Auto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ins>
      <w:r w:rsidRPr="00C13B6E">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w:t>
      </w:r>
      <w:del w:id="215" w:author="Autor">
        <w:r w:rsidR="0064229B" w:rsidRPr="00230311" w:rsidDel="00A73D1B">
          <w:rPr>
            <w:rFonts w:asciiTheme="minorHAnsi" w:hAnsiTheme="minorHAnsi" w:cstheme="minorHAnsi"/>
            <w:sz w:val="22"/>
            <w:szCs w:val="22"/>
          </w:rPr>
          <w:delText> </w:delText>
        </w:r>
      </w:del>
      <w:ins w:id="216" w:author="Autor">
        <w:r w:rsidR="00A73D1B">
          <w:rPr>
            <w:rFonts w:asciiTheme="minorHAnsi" w:hAnsiTheme="minorHAnsi" w:cstheme="minorHAnsi"/>
            <w:sz w:val="22"/>
            <w:szCs w:val="22"/>
          </w:rPr>
          <w:t> </w:t>
        </w:r>
      </w:ins>
      <w:r w:rsidR="0064229B" w:rsidRPr="00230311">
        <w:rPr>
          <w:rFonts w:asciiTheme="minorHAnsi" w:hAnsiTheme="minorHAnsi" w:cstheme="minorHAnsi"/>
          <w:sz w:val="22"/>
          <w:szCs w:val="22"/>
        </w:rPr>
        <w:t>ŽoNFP</w:t>
      </w:r>
      <w:ins w:id="217" w:author="Autor">
        <w:r w:rsidR="00A73D1B">
          <w:rPr>
            <w:rFonts w:asciiTheme="minorHAnsi" w:hAnsiTheme="minorHAnsi" w:cstheme="minorHAnsi"/>
            <w:sz w:val="22"/>
            <w:szCs w:val="22"/>
          </w:rPr>
          <w:t xml:space="preserve">. </w:t>
        </w:r>
        <w:r w:rsidR="00155F98">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1"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ins w:id="218" w:author="Auto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109E074C" w:rsidR="00310319" w:rsidRDefault="00310319" w:rsidP="006553FF">
      <w:pPr>
        <w:spacing w:before="120" w:after="120" w:line="240" w:lineRule="auto"/>
        <w:ind w:firstLine="357"/>
        <w:jc w:val="both"/>
        <w:rPr>
          <w:rFonts w:asciiTheme="minorHAnsi" w:hAnsiTheme="minorHAnsi" w:cstheme="minorHAnsi"/>
        </w:rPr>
      </w:pPr>
      <w:ins w:id="219"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2"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3"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14EE95E2"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del w:id="220" w:author="Autor">
        <w:r w:rsidRPr="00230311" w:rsidDel="00415C12">
          <w:rPr>
            <w:rFonts w:asciiTheme="minorHAnsi" w:hAnsiTheme="minorHAnsi" w:cstheme="minorHAnsi"/>
          </w:rPr>
          <w:delText xml:space="preserve">ÚV </w:delText>
        </w:r>
      </w:del>
      <w:ins w:id="221" w:author="Autor">
        <w:r w:rsidR="00415C12">
          <w:rPr>
            <w:rFonts w:asciiTheme="minorHAnsi" w:hAnsiTheme="minorHAnsi" w:cstheme="minorHAnsi"/>
          </w:rPr>
          <w:t>MIRRI</w:t>
        </w:r>
        <w:r w:rsidR="00415C12" w:rsidRPr="00230311">
          <w:rPr>
            <w:rFonts w:asciiTheme="minorHAnsi" w:hAnsiTheme="minorHAnsi" w:cstheme="minorHAnsi"/>
          </w:rPr>
          <w:t xml:space="preserve"> </w:t>
        </w:r>
      </w:ins>
      <w:r w:rsidRPr="00230311">
        <w:rPr>
          <w:rFonts w:asciiTheme="minorHAnsi" w:hAnsiTheme="minorHAnsi" w:cstheme="minorHAnsi"/>
        </w:rPr>
        <w:t xml:space="preserve">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ins w:id="222" w:author="Autor">
        <w:r w:rsidR="00953DEB">
          <w:rPr>
            <w:rFonts w:asciiTheme="minorHAnsi" w:hAnsiTheme="minorHAnsi" w:cstheme="minorHAnsi"/>
          </w:rPr>
          <w:t xml:space="preserve"> </w:t>
        </w:r>
        <w:r w:rsidR="00953DEB"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2E8D0C89"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ins w:id="223" w:author="Auto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53DEB">
          <w:rPr>
            <w:rFonts w:asciiTheme="minorHAnsi" w:hAnsiTheme="minorHAnsi" w:cstheme="minorHAnsi"/>
            <w:sz w:val="22"/>
            <w:szCs w:val="22"/>
          </w:rPr>
          <w:t>,</w:t>
        </w:r>
      </w:ins>
      <w:del w:id="224" w:author="Autor">
        <w:r w:rsidRPr="00230311" w:rsidDel="00953DEB">
          <w:rPr>
            <w:rFonts w:asciiTheme="minorHAnsi" w:hAnsiTheme="minorHAnsi" w:cstheme="minorHAnsi"/>
            <w:sz w:val="22"/>
            <w:szCs w:val="22"/>
          </w:rPr>
          <w:delText>,</w:delText>
        </w:r>
      </w:del>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4AF43CBE" w:rsidR="006553FF" w:rsidRDefault="008A3A69" w:rsidP="00933EB9">
      <w:pPr>
        <w:spacing w:before="120" w:after="120" w:line="240" w:lineRule="auto"/>
        <w:jc w:val="both"/>
        <w:rPr>
          <w:ins w:id="225" w:author="Auto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ins w:id="226" w:author="Auto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12.3.2020 do 21.5.2020,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16CB23F6" w14:textId="77777777" w:rsidR="006A4261" w:rsidRPr="00230311" w:rsidRDefault="006A4261" w:rsidP="00933EB9">
      <w:pPr>
        <w:spacing w:before="120" w:after="120" w:line="240" w:lineRule="auto"/>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32BD1D45"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ins w:id="227" w:author="Autor">
        <w:r w:rsidR="006A4261">
          <w:rPr>
            <w:rFonts w:asciiTheme="minorHAnsi" w:hAnsiTheme="minorHAnsi"/>
            <w:sz w:val="22"/>
            <w:szCs w:val="22"/>
          </w:rPr>
          <w:t>štatutárny orgán RO OP TP</w:t>
        </w:r>
      </w:ins>
      <w:del w:id="228" w:author="Autor">
        <w:r w:rsidRPr="00230311" w:rsidDel="006A4261">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bolo vydané v rozpore so zákonom o</w:t>
      </w:r>
      <w:del w:id="229" w:author="Autor">
        <w:r w:rsidRPr="00230311" w:rsidDel="006A4261">
          <w:rPr>
            <w:rFonts w:asciiTheme="minorHAnsi" w:hAnsiTheme="minorHAnsi" w:cstheme="minorHAnsi"/>
            <w:sz w:val="22"/>
            <w:szCs w:val="22"/>
          </w:rPr>
          <w:delText xml:space="preserve"> </w:delText>
        </w:r>
      </w:del>
      <w:ins w:id="230" w:author="Autor">
        <w:r w:rsidR="006A4261">
          <w:rPr>
            <w:rFonts w:asciiTheme="minorHAnsi" w:hAnsiTheme="minorHAnsi" w:cstheme="minorHAnsi"/>
            <w:sz w:val="22"/>
            <w:szCs w:val="22"/>
          </w:rPr>
          <w:t> </w:t>
        </w:r>
      </w:ins>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4D0ACA98"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del w:id="231" w:author="Autor">
        <w:r w:rsidRPr="00230311" w:rsidDel="006A4261">
          <w:rPr>
            <w:rFonts w:asciiTheme="minorHAnsi" w:hAnsiTheme="minorHAnsi" w:cstheme="minorHAnsi"/>
            <w:b/>
            <w:sz w:val="22"/>
            <w:szCs w:val="22"/>
          </w:rPr>
          <w:delText xml:space="preserve">Preskúmavané </w:delText>
        </w:r>
      </w:del>
      <w:ins w:id="232" w:author="Autor">
        <w:r w:rsidR="006A4261" w:rsidRPr="00230311">
          <w:rPr>
            <w:rFonts w:asciiTheme="minorHAnsi" w:hAnsiTheme="minorHAnsi" w:cstheme="minorHAnsi"/>
            <w:b/>
            <w:sz w:val="22"/>
            <w:szCs w:val="22"/>
          </w:rPr>
          <w:t>Preskúmava</w:t>
        </w:r>
        <w:r w:rsidR="006A4261">
          <w:rPr>
            <w:rFonts w:asciiTheme="minorHAnsi" w:hAnsiTheme="minorHAnsi" w:cstheme="minorHAnsi"/>
            <w:b/>
            <w:sz w:val="22"/>
            <w:szCs w:val="22"/>
          </w:rPr>
          <w:t>cie</w:t>
        </w:r>
        <w:r w:rsidR="006A4261" w:rsidRPr="00230311">
          <w:rPr>
            <w:rFonts w:asciiTheme="minorHAnsi" w:hAnsiTheme="minorHAnsi" w:cstheme="minorHAnsi"/>
            <w:b/>
            <w:sz w:val="22"/>
            <w:szCs w:val="22"/>
          </w:rPr>
          <w:t xml:space="preserve"> </w:t>
        </w:r>
      </w:ins>
      <w:r w:rsidRPr="00230311">
        <w:rPr>
          <w:rFonts w:asciiTheme="minorHAnsi" w:hAnsiTheme="minorHAnsi" w:cstheme="minorHAnsi"/>
          <w:b/>
          <w:sz w:val="22"/>
          <w:szCs w:val="22"/>
        </w:rPr>
        <w:t>konanie zastaví</w:t>
      </w:r>
      <w:r w:rsidRPr="00230311">
        <w:rPr>
          <w:rFonts w:asciiTheme="minorHAnsi" w:hAnsiTheme="minorHAnsi" w:cstheme="minorHAnsi"/>
          <w:sz w:val="22"/>
          <w:szCs w:val="22"/>
        </w:rPr>
        <w:t xml:space="preserve"> - ak </w:t>
      </w:r>
      <w:ins w:id="233" w:author="Autor">
        <w:r w:rsidR="006A4261">
          <w:rPr>
            <w:rFonts w:asciiTheme="minorHAnsi" w:hAnsiTheme="minorHAnsi"/>
            <w:sz w:val="22"/>
            <w:szCs w:val="22"/>
          </w:rPr>
          <w:t>štatutárny orgán RO OP TP</w:t>
        </w:r>
      </w:ins>
      <w:del w:id="234" w:author="Autor">
        <w:r w:rsidRPr="00230311" w:rsidDel="006A4261">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del w:id="235" w:author="Autor">
        <w:r w:rsidR="00457309" w:rsidRPr="00230311" w:rsidDel="006A4261">
          <w:rPr>
            <w:rFonts w:asciiTheme="minorHAnsi" w:hAnsiTheme="minorHAnsi" w:cstheme="minorHAnsi"/>
            <w:sz w:val="22"/>
            <w:szCs w:val="22"/>
          </w:rPr>
          <w:delText xml:space="preserve"> </w:delText>
        </w:r>
      </w:del>
      <w:ins w:id="236" w:author="Autor">
        <w:r w:rsidR="006A4261">
          <w:rPr>
            <w:rFonts w:asciiTheme="minorHAnsi" w:hAnsiTheme="minorHAnsi" w:cstheme="minorHAnsi"/>
            <w:sz w:val="22"/>
            <w:szCs w:val="22"/>
          </w:rPr>
          <w:t> </w:t>
        </w:r>
      </w:ins>
      <w:r w:rsidR="00457309" w:rsidRPr="00230311">
        <w:rPr>
          <w:rFonts w:asciiTheme="minorHAnsi" w:hAnsiTheme="minorHAnsi" w:cstheme="minorHAnsi"/>
          <w:sz w:val="22"/>
          <w:szCs w:val="22"/>
        </w:rPr>
        <w:t xml:space="preserve">príspevku z EŠIF, </w:t>
      </w:r>
      <w:ins w:id="237" w:author="Autor">
        <w:r w:rsidR="003058AB">
          <w:rPr>
            <w:rFonts w:asciiTheme="minorHAnsi" w:hAnsiTheme="minorHAnsi"/>
            <w:sz w:val="22"/>
            <w:szCs w:val="22"/>
          </w:rPr>
          <w:t>štatutárny orgán RO OP TP</w:t>
        </w:r>
      </w:ins>
      <w:del w:id="238" w:author="Autor">
        <w:r w:rsidR="00457309" w:rsidRPr="00230311" w:rsidDel="003058AB">
          <w:rPr>
            <w:rFonts w:asciiTheme="minorHAnsi" w:hAnsiTheme="minorHAnsi" w:cstheme="minorHAnsi"/>
            <w:sz w:val="22"/>
            <w:szCs w:val="22"/>
          </w:rPr>
          <w:delText>vedúci Úradu vlády SR</w:delText>
        </w:r>
      </w:del>
      <w:r w:rsidRPr="00230311">
        <w:rPr>
          <w:rFonts w:asciiTheme="minorHAnsi" w:hAnsiTheme="minorHAnsi" w:cstheme="minorHAnsi"/>
          <w:sz w:val="22"/>
          <w:szCs w:val="22"/>
        </w:rPr>
        <w:t xml:space="preserve"> </w:t>
      </w:r>
      <w:del w:id="239" w:author="Autor">
        <w:r w:rsidRPr="00230311" w:rsidDel="006A4261">
          <w:rPr>
            <w:rFonts w:asciiTheme="minorHAnsi" w:hAnsiTheme="minorHAnsi" w:cstheme="minorHAnsi"/>
            <w:sz w:val="22"/>
            <w:szCs w:val="22"/>
          </w:rPr>
          <w:delText xml:space="preserve">preskúmavané </w:delText>
        </w:r>
      </w:del>
      <w:ins w:id="240" w:author="Autor">
        <w:r w:rsidR="006A4261" w:rsidRPr="00230311">
          <w:rPr>
            <w:rFonts w:asciiTheme="minorHAnsi" w:hAnsiTheme="minorHAnsi" w:cstheme="minorHAnsi"/>
            <w:sz w:val="22"/>
            <w:szCs w:val="22"/>
          </w:rPr>
          <w:t>preskúmava</w:t>
        </w:r>
        <w:r w:rsidR="006A4261">
          <w:rPr>
            <w:rFonts w:asciiTheme="minorHAnsi" w:hAnsiTheme="minorHAnsi" w:cstheme="minorHAnsi"/>
            <w:sz w:val="22"/>
            <w:szCs w:val="22"/>
          </w:rPr>
          <w:t>cie</w:t>
        </w:r>
        <w:r w:rsidR="006A4261" w:rsidRPr="00230311">
          <w:rPr>
            <w:rFonts w:asciiTheme="minorHAnsi" w:hAnsiTheme="minorHAnsi" w:cstheme="minorHAnsi"/>
            <w:sz w:val="22"/>
            <w:szCs w:val="22"/>
          </w:rPr>
          <w:t xml:space="preserve"> </w:t>
        </w:r>
      </w:ins>
      <w:r w:rsidRPr="00230311">
        <w:rPr>
          <w:rFonts w:asciiTheme="minorHAnsi" w:hAnsiTheme="minorHAnsi" w:cstheme="minorHAnsi"/>
          <w:sz w:val="22"/>
          <w:szCs w:val="22"/>
        </w:rPr>
        <w:t>konanie zastaví</w:t>
      </w:r>
      <w:ins w:id="241" w:author="Autor">
        <w:r w:rsidR="006A4261">
          <w:rPr>
            <w:rFonts w:asciiTheme="minorHAnsi" w:hAnsiTheme="minorHAnsi" w:cstheme="minorHAnsi"/>
            <w:sz w:val="22"/>
            <w:szCs w:val="22"/>
          </w:rPr>
          <w:t>. Zastavenie konania sa vykoná</w:t>
        </w:r>
      </w:ins>
      <w:r w:rsidRPr="00230311">
        <w:rPr>
          <w:rFonts w:asciiTheme="minorHAnsi" w:hAnsiTheme="minorHAnsi" w:cstheme="minorHAnsi"/>
          <w:sz w:val="22"/>
          <w:szCs w:val="22"/>
        </w:rPr>
        <w:t xml:space="preserve"> rozhodnutím.</w:t>
      </w:r>
    </w:p>
    <w:p w14:paraId="71769F54" w14:textId="6EC319E4"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ins w:id="242" w:author="Auto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12.3.2020 do 21.5.2020,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5FC805C1" w:rsidR="006553FF" w:rsidRDefault="006553FF" w:rsidP="006553FF">
      <w:pPr>
        <w:spacing w:before="120" w:after="120" w:line="240" w:lineRule="auto"/>
        <w:ind w:firstLine="540"/>
        <w:jc w:val="both"/>
        <w:rPr>
          <w:ins w:id="243" w:author="Autor"/>
          <w:rFonts w:asciiTheme="minorHAnsi" w:hAnsiTheme="minorHAnsi" w:cstheme="minorHAnsi"/>
        </w:rPr>
      </w:pPr>
    </w:p>
    <w:p w14:paraId="30F606DC" w14:textId="42AA6B82" w:rsidR="00A350AB" w:rsidRDefault="00A350AB" w:rsidP="00A350AB">
      <w:pPr>
        <w:pStyle w:val="Odsekzoznamu1"/>
        <w:spacing w:before="240" w:after="240" w:line="276" w:lineRule="auto"/>
        <w:ind w:left="792"/>
        <w:rPr>
          <w:ins w:id="244" w:author="Autor"/>
          <w:rFonts w:asciiTheme="minorHAnsi" w:hAnsiTheme="minorHAnsi" w:cstheme="minorHAnsi"/>
          <w:b/>
          <w:u w:val="single"/>
        </w:rPr>
      </w:pPr>
      <w:ins w:id="245" w:author="Autor">
        <w:r w:rsidRPr="00A350AB">
          <w:rPr>
            <w:rFonts w:asciiTheme="minorHAnsi" w:hAnsiTheme="minorHAnsi" w:cstheme="minorHAnsi"/>
            <w:b/>
            <w:u w:val="single"/>
          </w:rPr>
          <w:t>Spôsob financovania</w:t>
        </w:r>
      </w:ins>
    </w:p>
    <w:p w14:paraId="1EEB3F28" w14:textId="64D67058" w:rsidR="007513BC" w:rsidRPr="00A350AB" w:rsidRDefault="007513BC" w:rsidP="00A350AB">
      <w:pPr>
        <w:pStyle w:val="Odsekzoznamu1"/>
        <w:spacing w:before="240" w:after="240" w:line="276" w:lineRule="auto"/>
        <w:ind w:left="792"/>
        <w:rPr>
          <w:ins w:id="246" w:author="Autor"/>
          <w:rFonts w:asciiTheme="minorHAnsi" w:hAnsiTheme="minorHAnsi" w:cstheme="minorHAnsi"/>
          <w:b/>
          <w:u w:val="single"/>
        </w:rPr>
      </w:pPr>
      <w:ins w:id="247" w:author="Auto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230311">
          <w:rPr>
            <w:rStyle w:val="Hypertextovprepojenie"/>
            <w:rFonts w:asciiTheme="minorHAnsi" w:hAnsiTheme="minorHAnsi" w:cstheme="minorHAnsi"/>
            <w:sz w:val="22"/>
            <w:szCs w:val="22"/>
          </w:rPr>
          <w:t>http://www.finance.gov.sk/Default.aspx?CatID=9348</w:t>
        </w:r>
        <w:r>
          <w:rPr>
            <w:rStyle w:val="Hypertextovprepojenie"/>
            <w:rFonts w:asciiTheme="minorHAnsi" w:hAnsiTheme="minorHAnsi" w:cstheme="minorHAnsi"/>
            <w:sz w:val="22"/>
            <w:szCs w:val="22"/>
          </w:rPr>
          <w:fldChar w:fldCharType="end"/>
        </w:r>
        <w:r w:rsidRPr="00230311">
          <w:rPr>
            <w:rFonts w:asciiTheme="minorHAnsi" w:hAnsiTheme="minorHAnsi" w:cstheme="minorHAnsi"/>
            <w:color w:val="000000"/>
            <w:sz w:val="22"/>
            <w:szCs w:val="22"/>
          </w:rPr>
          <w:t>).</w:t>
        </w:r>
      </w:ins>
    </w:p>
    <w:p w14:paraId="6971ED54" w14:textId="77777777" w:rsidR="00A350AB" w:rsidRPr="00230311" w:rsidRDefault="00A350AB" w:rsidP="00A350AB">
      <w:pPr>
        <w:pStyle w:val="Odsekzoznamu"/>
        <w:numPr>
          <w:ilvl w:val="0"/>
          <w:numId w:val="7"/>
        </w:numPr>
        <w:tabs>
          <w:tab w:val="left" w:pos="2835"/>
        </w:tabs>
        <w:spacing w:before="120" w:after="120"/>
        <w:contextualSpacing w:val="0"/>
        <w:rPr>
          <w:ins w:id="248" w:author="Autor"/>
          <w:rFonts w:asciiTheme="minorHAnsi" w:hAnsiTheme="minorHAnsi" w:cstheme="minorHAnsi"/>
          <w:sz w:val="22"/>
          <w:szCs w:val="22"/>
        </w:rPr>
      </w:pPr>
      <w:ins w:id="249" w:author="Auto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ins>
    </w:p>
    <w:p w14:paraId="52AA8D53" w14:textId="77777777" w:rsidR="00A350AB" w:rsidRPr="00230311" w:rsidRDefault="00A350AB" w:rsidP="00A350AB">
      <w:pPr>
        <w:pStyle w:val="Odsekzoznamu"/>
        <w:spacing w:before="120" w:after="120"/>
        <w:ind w:left="2844"/>
        <w:contextualSpacing w:val="0"/>
        <w:rPr>
          <w:ins w:id="250" w:author="Autor"/>
          <w:rFonts w:asciiTheme="minorHAnsi" w:hAnsiTheme="minorHAnsi" w:cstheme="minorHAnsi"/>
          <w:b/>
          <w:sz w:val="22"/>
          <w:szCs w:val="22"/>
        </w:rPr>
      </w:pPr>
      <w:ins w:id="251" w:author="Autor">
        <w:r w:rsidRPr="00230311">
          <w:rPr>
            <w:rFonts w:asciiTheme="minorHAnsi" w:hAnsiTheme="minorHAnsi" w:cstheme="minorHAnsi"/>
            <w:b/>
            <w:sz w:val="22"/>
            <w:szCs w:val="22"/>
          </w:rPr>
          <w:t>systém zálohových platieb</w:t>
        </w:r>
      </w:ins>
    </w:p>
    <w:p w14:paraId="73FC92E0" w14:textId="77777777" w:rsidR="00A350AB" w:rsidRPr="00230311" w:rsidRDefault="00A350AB" w:rsidP="00A350AB">
      <w:pPr>
        <w:pStyle w:val="Odsekzoznamu"/>
        <w:spacing w:before="120" w:after="120"/>
        <w:ind w:left="2136" w:firstLine="696"/>
        <w:contextualSpacing w:val="0"/>
        <w:rPr>
          <w:ins w:id="252" w:author="Autor"/>
          <w:rFonts w:asciiTheme="minorHAnsi" w:hAnsiTheme="minorHAnsi" w:cstheme="minorHAnsi"/>
          <w:b/>
          <w:sz w:val="22"/>
          <w:szCs w:val="22"/>
        </w:rPr>
      </w:pPr>
      <w:ins w:id="253" w:author="Autor">
        <w:r w:rsidRPr="00230311">
          <w:rPr>
            <w:rFonts w:asciiTheme="minorHAnsi" w:hAnsiTheme="minorHAnsi" w:cstheme="minorHAnsi"/>
            <w:b/>
            <w:sz w:val="22"/>
            <w:szCs w:val="22"/>
          </w:rPr>
          <w:t xml:space="preserve"> kombinácia systému zálohových platieb a refundácie</w:t>
        </w:r>
      </w:ins>
    </w:p>
    <w:p w14:paraId="50C7F46C" w14:textId="77777777" w:rsidR="00E1169C" w:rsidRDefault="00E1169C" w:rsidP="00A350AB">
      <w:pPr>
        <w:pStyle w:val="Odsekzoznamu"/>
        <w:spacing w:before="120" w:after="120"/>
        <w:contextualSpacing w:val="0"/>
        <w:jc w:val="both"/>
        <w:rPr>
          <w:rFonts w:asciiTheme="minorHAnsi" w:hAnsiTheme="minorHAnsi" w:cstheme="minorHAnsi"/>
          <w:i/>
          <w:sz w:val="22"/>
          <w:szCs w:val="22"/>
        </w:rPr>
      </w:pPr>
    </w:p>
    <w:p w14:paraId="7B046549" w14:textId="01C3D4D1" w:rsidR="00A350AB" w:rsidRPr="00230311" w:rsidRDefault="00A350AB" w:rsidP="00A350AB">
      <w:pPr>
        <w:pStyle w:val="Odsekzoznamu"/>
        <w:spacing w:before="120" w:after="120"/>
        <w:contextualSpacing w:val="0"/>
        <w:jc w:val="both"/>
        <w:rPr>
          <w:ins w:id="254" w:author="Autor"/>
          <w:rFonts w:asciiTheme="minorHAnsi" w:hAnsiTheme="minorHAnsi" w:cstheme="minorHAnsi"/>
          <w:color w:val="000000"/>
          <w:sz w:val="22"/>
          <w:szCs w:val="22"/>
        </w:rPr>
      </w:pPr>
      <w:ins w:id="255" w:author="Auto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ins>
    </w:p>
    <w:p w14:paraId="72AEA012" w14:textId="77777777" w:rsidR="00A350AB" w:rsidRPr="00230311" w:rsidRDefault="00A350AB" w:rsidP="00A350AB">
      <w:pPr>
        <w:pStyle w:val="Odsekzoznamu"/>
        <w:spacing w:before="120" w:after="120"/>
        <w:contextualSpacing w:val="0"/>
        <w:jc w:val="both"/>
        <w:rPr>
          <w:ins w:id="256" w:author="Autor"/>
          <w:rFonts w:asciiTheme="minorHAnsi" w:hAnsiTheme="minorHAnsi" w:cstheme="minorHAnsi"/>
          <w:color w:val="000000"/>
          <w:sz w:val="22"/>
          <w:szCs w:val="22"/>
        </w:rPr>
      </w:pPr>
    </w:p>
    <w:p w14:paraId="303FCACD" w14:textId="77777777" w:rsidR="00A350AB" w:rsidRPr="00230311" w:rsidRDefault="00A350AB" w:rsidP="00A350AB">
      <w:pPr>
        <w:pStyle w:val="Odsekzoznamu"/>
        <w:numPr>
          <w:ilvl w:val="0"/>
          <w:numId w:val="7"/>
        </w:numPr>
        <w:spacing w:before="120" w:after="120"/>
        <w:contextualSpacing w:val="0"/>
        <w:jc w:val="both"/>
        <w:rPr>
          <w:ins w:id="257" w:author="Autor"/>
          <w:rFonts w:asciiTheme="minorHAnsi" w:hAnsiTheme="minorHAnsi" w:cstheme="minorHAnsi"/>
          <w:sz w:val="22"/>
          <w:szCs w:val="22"/>
        </w:rPr>
      </w:pPr>
      <w:ins w:id="258" w:author="Auto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ins>
    </w:p>
    <w:p w14:paraId="1A53E27B" w14:textId="77777777" w:rsidR="00A350AB" w:rsidRPr="00230311" w:rsidRDefault="00A350AB" w:rsidP="00A350AB">
      <w:pPr>
        <w:pStyle w:val="Odsekzoznamu"/>
        <w:spacing w:before="120" w:after="120"/>
        <w:contextualSpacing w:val="0"/>
        <w:jc w:val="both"/>
        <w:rPr>
          <w:ins w:id="259" w:author="Autor"/>
          <w:rFonts w:asciiTheme="minorHAnsi" w:hAnsiTheme="minorHAnsi" w:cstheme="minorHAnsi"/>
          <w:i/>
          <w:sz w:val="22"/>
          <w:szCs w:val="22"/>
        </w:rPr>
      </w:pPr>
      <w:ins w:id="260" w:author="Auto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ins>
    </w:p>
    <w:p w14:paraId="2ED4194A" w14:textId="77777777" w:rsidR="00A350AB" w:rsidRDefault="00A350AB"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5"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14090B3"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del w:id="261" w:author="Autor">
        <w:r w:rsidR="00C22B10" w:rsidRPr="00230311" w:rsidDel="004812E5">
          <w:rPr>
            <w:rFonts w:asciiTheme="minorHAnsi" w:hAnsiTheme="minorHAnsi" w:cstheme="minorHAnsi"/>
            <w:b/>
            <w:u w:val="single"/>
          </w:rPr>
          <w:delText xml:space="preserve">poskytnutí </w:delText>
        </w:r>
      </w:del>
      <w:r w:rsidR="00426411" w:rsidRPr="00230311">
        <w:rPr>
          <w:rFonts w:asciiTheme="minorHAnsi" w:hAnsiTheme="minorHAnsi" w:cstheme="minorHAnsi"/>
          <w:b/>
          <w:u w:val="single"/>
        </w:rPr>
        <w:t>NFP</w:t>
      </w:r>
      <w:ins w:id="262" w:author="Autor">
        <w:r w:rsidR="004812E5">
          <w:rPr>
            <w:rFonts w:asciiTheme="minorHAnsi" w:hAnsiTheme="minorHAnsi"/>
            <w:b/>
            <w:u w:val="single"/>
          </w:rPr>
          <w:t>/rozhodnutia o schválení ŽoNFP</w:t>
        </w:r>
      </w:ins>
    </w:p>
    <w:p w14:paraId="75641C40" w14:textId="57D33E72" w:rsidR="00E54FE7" w:rsidRDefault="000C290F" w:rsidP="006553FF">
      <w:pPr>
        <w:spacing w:before="120" w:after="120" w:line="240" w:lineRule="auto"/>
        <w:ind w:firstLine="357"/>
        <w:jc w:val="both"/>
        <w:rPr>
          <w:ins w:id="263" w:author="Auto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5E0F709B" w14:textId="62DC83B3" w:rsidR="004812E5" w:rsidRPr="00230311" w:rsidRDefault="004812E5" w:rsidP="006553FF">
      <w:pPr>
        <w:spacing w:before="120" w:after="120" w:line="240" w:lineRule="auto"/>
        <w:ind w:firstLine="357"/>
        <w:jc w:val="both"/>
        <w:rPr>
          <w:rFonts w:asciiTheme="minorHAnsi" w:hAnsiTheme="minorHAnsi" w:cstheme="minorHAnsi"/>
        </w:rPr>
      </w:pPr>
      <w:ins w:id="264"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14:paraId="1C9CC1F5" w14:textId="2E57B70E"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ins w:id="265" w:author="Autor">
        <w:r w:rsidR="004812E5">
          <w:rPr>
            <w:rFonts w:asciiTheme="minorHAnsi" w:hAnsiTheme="minorHAnsi" w:cstheme="minorHAnsi"/>
          </w:rPr>
          <w:t xml:space="preserve"> </w:t>
        </w:r>
      </w:ins>
      <w:del w:id="266"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ins w:id="267" w:author="Autor">
        <w:r w:rsidR="004812E5">
          <w:rPr>
            <w:rFonts w:asciiTheme="minorHAnsi" w:hAnsiTheme="minorHAnsi" w:cstheme="minorHAnsi"/>
          </w:rPr>
          <w:t xml:space="preserve"> </w:t>
        </w:r>
      </w:ins>
      <w:del w:id="268"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w:t>
      </w:r>
      <w:ins w:id="269" w:author="Auto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ins>
    </w:p>
    <w:p w14:paraId="44C98D79" w14:textId="73FBF94B"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w:t>
      </w:r>
      <w:del w:id="270" w:author="Autor">
        <w:r w:rsidRPr="00230311" w:rsidDel="004812E5">
          <w:rPr>
            <w:rFonts w:asciiTheme="minorHAnsi" w:hAnsiTheme="minorHAnsi" w:cstheme="minorHAnsi"/>
          </w:rPr>
          <w:delText xml:space="preserve">písomný </w:delText>
        </w:r>
      </w:del>
      <w:r w:rsidRPr="00230311">
        <w:rPr>
          <w:rFonts w:asciiTheme="minorHAnsi" w:hAnsiTheme="minorHAnsi" w:cstheme="minorHAnsi"/>
        </w:rPr>
        <w:t xml:space="preserve">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6DABAC28" w:rsidR="005E2206" w:rsidRPr="00230311" w:rsidRDefault="005E2206" w:rsidP="006553FF">
      <w:pPr>
        <w:spacing w:before="120" w:after="120" w:line="240" w:lineRule="auto"/>
        <w:ind w:firstLine="540"/>
        <w:jc w:val="both"/>
        <w:rPr>
          <w:rFonts w:asciiTheme="minorHAnsi" w:hAnsiTheme="minorHAnsi" w:cstheme="minorHAnsi"/>
        </w:rPr>
      </w:pPr>
      <w:del w:id="271" w:author="Autor">
        <w:r w:rsidRPr="00230311" w:rsidDel="004812E5">
          <w:rPr>
            <w:rFonts w:asciiTheme="minorHAnsi" w:hAnsiTheme="minorHAnsi" w:cstheme="minorHAnsi"/>
          </w:rPr>
          <w:delText>V prípade, ak je prijímateľ a RO OP TP tá istá osoba</w:delText>
        </w:r>
        <w:r w:rsidR="00B40E5A" w:rsidRPr="00230311" w:rsidDel="004812E5">
          <w:rPr>
            <w:rFonts w:asciiTheme="minorHAnsi" w:hAnsiTheme="minorHAnsi" w:cstheme="minorHAnsi"/>
          </w:rPr>
          <w:delText>, z</w:delText>
        </w:r>
        <w:r w:rsidRPr="00230311" w:rsidDel="004812E5">
          <w:rPr>
            <w:rFonts w:asciiTheme="minorHAnsi" w:hAnsiTheme="minorHAnsi" w:cstheme="minorHAnsi"/>
          </w:rPr>
          <w:delText>mluva o poskytnutí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delText>
        </w:r>
      </w:del>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w:t>
      </w:r>
      <w:del w:id="272" w:author="Autor">
        <w:r w:rsidRPr="00230311" w:rsidDel="004812E5">
          <w:rPr>
            <w:rFonts w:asciiTheme="minorHAnsi" w:hAnsiTheme="minorHAnsi" w:cstheme="minorHAnsi"/>
          </w:rPr>
          <w:delText xml:space="preserve">poskytnutí </w:delText>
        </w:r>
      </w:del>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6D33BFC"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ins w:id="273" w:author="Autor">
        <w:r w:rsidR="004812E5">
          <w:rPr>
            <w:rFonts w:asciiTheme="minorHAnsi" w:hAnsiTheme="minorHAnsi" w:cstheme="minorHAnsi"/>
          </w:rPr>
          <w:t xml:space="preserve"> </w:t>
        </w:r>
      </w:ins>
      <w:del w:id="274"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w:t>
      </w:r>
      <w:r w:rsidR="00E54FE7" w:rsidRPr="00230311">
        <w:rPr>
          <w:rFonts w:asciiTheme="minorHAnsi" w:hAnsiTheme="minorHAnsi" w:cstheme="minorHAnsi"/>
        </w:rPr>
        <w:t xml:space="preserve"> ako aj </w:t>
      </w:r>
      <w:ins w:id="275" w:author="Autor">
        <w:r w:rsidR="004812E5">
          <w:rPr>
            <w:rFonts w:asciiTheme="minorHAnsi" w:hAnsiTheme="minorHAnsi" w:cstheme="minorHAnsi"/>
          </w:rPr>
          <w:t>r</w:t>
        </w:r>
      </w:ins>
      <w:del w:id="276" w:author="Autor">
        <w:r w:rsidR="00E54FE7" w:rsidRPr="00230311" w:rsidDel="004812E5">
          <w:rPr>
            <w:rFonts w:asciiTheme="minorHAnsi" w:hAnsiTheme="minorHAnsi" w:cstheme="minorHAnsi"/>
          </w:rPr>
          <w:delText>R</w:delText>
        </w:r>
      </w:del>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ins w:id="277" w:author="Autor">
        <w:r w:rsidR="004812E5">
          <w:rPr>
            <w:rFonts w:asciiTheme="minorHAnsi" w:hAnsiTheme="minorHAnsi" w:cstheme="minorHAnsi"/>
          </w:rPr>
          <w:t xml:space="preserve"> </w:t>
        </w:r>
      </w:ins>
      <w:del w:id="278" w:author="Autor">
        <w:r w:rsidR="00E54FE7" w:rsidRPr="00230311" w:rsidDel="004812E5">
          <w:rPr>
            <w:rFonts w:asciiTheme="minorHAnsi" w:hAnsiTheme="minorHAnsi" w:cstheme="minorHAnsi"/>
          </w:rPr>
          <w:delText xml:space="preserve">  </w:delText>
        </w:r>
      </w:del>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26"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xml:space="preserve">. V prípade zmeny vzoru zmluvy o </w:t>
      </w:r>
      <w:del w:id="279" w:author="Autor">
        <w:r w:rsidR="001132F4" w:rsidRPr="00230311" w:rsidDel="004812E5">
          <w:rPr>
            <w:rFonts w:asciiTheme="minorHAnsi" w:hAnsiTheme="minorHAnsi" w:cstheme="minorHAnsi"/>
          </w:rPr>
          <w:delText xml:space="preserve">poskytnutí </w:delText>
        </w:r>
      </w:del>
      <w:r w:rsidR="001132F4" w:rsidRPr="00230311">
        <w:rPr>
          <w:rFonts w:asciiTheme="minorHAnsi" w:hAnsiTheme="minorHAnsi" w:cstheme="minorHAnsi"/>
        </w:rPr>
        <w:t>NFP</w:t>
      </w:r>
      <w:r w:rsidR="00E54FE7" w:rsidRPr="00230311">
        <w:rPr>
          <w:rFonts w:asciiTheme="minorHAnsi" w:hAnsiTheme="minorHAnsi" w:cstheme="minorHAnsi"/>
        </w:rPr>
        <w:t>/</w:t>
      </w:r>
      <w:ins w:id="280" w:author="Autor">
        <w:r w:rsidR="004812E5">
          <w:rPr>
            <w:rFonts w:asciiTheme="minorHAnsi" w:hAnsiTheme="minorHAnsi" w:cstheme="minorHAnsi"/>
          </w:rPr>
          <w:t>r</w:t>
        </w:r>
      </w:ins>
      <w:del w:id="281" w:author="Autor">
        <w:r w:rsidR="001132F4" w:rsidRPr="00230311" w:rsidDel="004812E5">
          <w:rPr>
            <w:rFonts w:asciiTheme="minorHAnsi" w:hAnsiTheme="minorHAnsi" w:cstheme="minorHAnsi"/>
          </w:rPr>
          <w:delText xml:space="preserve"> </w:delText>
        </w:r>
        <w:r w:rsidR="00E54FE7" w:rsidRPr="00230311" w:rsidDel="004812E5">
          <w:rPr>
            <w:rFonts w:asciiTheme="minorHAnsi" w:hAnsiTheme="minorHAnsi" w:cstheme="minorHAnsi"/>
          </w:rPr>
          <w:delText>R</w:delText>
        </w:r>
      </w:del>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del w:id="282" w:author="Autor">
        <w:r w:rsidR="001132F4" w:rsidRPr="00230311" w:rsidDel="00B01E54">
          <w:rPr>
            <w:rFonts w:asciiTheme="minorHAnsi" w:hAnsiTheme="minorHAnsi" w:cstheme="minorHAnsi"/>
          </w:rPr>
          <w:delText>zverejnen</w:delText>
        </w:r>
        <w:r w:rsidR="00E54FE7" w:rsidRPr="00230311" w:rsidDel="00B01E54">
          <w:rPr>
            <w:rFonts w:asciiTheme="minorHAnsi" w:hAnsiTheme="minorHAnsi" w:cstheme="minorHAnsi"/>
          </w:rPr>
          <w:delText>é</w:delText>
        </w:r>
        <w:r w:rsidR="001132F4" w:rsidRPr="00230311" w:rsidDel="00B01E54">
          <w:rPr>
            <w:rFonts w:asciiTheme="minorHAnsi" w:hAnsiTheme="minorHAnsi" w:cstheme="minorHAnsi"/>
          </w:rPr>
          <w:delText xml:space="preserve"> </w:delText>
        </w:r>
      </w:del>
      <w:ins w:id="283" w:author="Auto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ins>
      <w:r w:rsidR="001132F4" w:rsidRPr="00230311">
        <w:rPr>
          <w:rFonts w:asciiTheme="minorHAnsi" w:hAnsiTheme="minorHAnsi" w:cstheme="minorHAnsi"/>
        </w:rPr>
        <w:t>vzor</w:t>
      </w:r>
      <w:del w:id="284" w:author="Autor">
        <w:r w:rsidR="00E54FE7" w:rsidRPr="00230311" w:rsidDel="00B01E54">
          <w:rPr>
            <w:rFonts w:asciiTheme="minorHAnsi" w:hAnsiTheme="minorHAnsi" w:cstheme="minorHAnsi"/>
          </w:rPr>
          <w:delText>y</w:delText>
        </w:r>
      </w:del>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5CC454F"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ins w:id="285" w:author="Autor">
        <w:r w:rsidR="004812E5">
          <w:rPr>
            <w:rFonts w:asciiTheme="minorHAnsi" w:eastAsiaTheme="minorHAnsi" w:hAnsiTheme="minorHAnsi" w:cstheme="minorHAnsi"/>
          </w:rPr>
          <w:t xml:space="preserve"> </w:t>
        </w:r>
      </w:ins>
      <w:del w:id="286" w:author="Autor">
        <w:r w:rsidRPr="00230311" w:rsidDel="004812E5">
          <w:rPr>
            <w:rFonts w:asciiTheme="minorHAnsi" w:eastAsiaTheme="minorHAnsi" w:hAnsiTheme="minorHAnsi" w:cstheme="minorHAnsi"/>
          </w:rPr>
          <w:delText xml:space="preserve"> poskytnutí </w:delText>
        </w:r>
      </w:del>
      <w:r w:rsidRPr="00230311">
        <w:rPr>
          <w:rFonts w:asciiTheme="minorHAnsi" w:eastAsiaTheme="minorHAnsi" w:hAnsiTheme="minorHAnsi" w:cstheme="minorHAnsi"/>
        </w:rPr>
        <w:t>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ins w:id="287" w:author="Autor">
        <w:r w:rsidR="004812E5">
          <w:rPr>
            <w:rFonts w:asciiTheme="minorHAnsi" w:eastAsiaTheme="minorHAnsi" w:hAnsiTheme="minorHAnsi" w:cstheme="minorHAnsi"/>
          </w:rPr>
          <w:t xml:space="preserve"> </w:t>
        </w:r>
      </w:ins>
      <w:del w:id="288" w:author="Autor">
        <w:r w:rsidRPr="00230311" w:rsidDel="004812E5">
          <w:rPr>
            <w:rFonts w:asciiTheme="minorHAnsi" w:eastAsiaTheme="minorHAnsi" w:hAnsiTheme="minorHAnsi" w:cstheme="minorHAnsi"/>
          </w:rPr>
          <w:delText xml:space="preserve"> poskytnutí </w:delText>
        </w:r>
      </w:del>
      <w:r w:rsidRPr="00230311">
        <w:rPr>
          <w:rFonts w:asciiTheme="minorHAnsi" w:eastAsiaTheme="minorHAnsi" w:hAnsiTheme="minorHAnsi" w:cstheme="minorHAnsi"/>
        </w:rPr>
        <w:t xml:space="preserve">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o</w:t>
      </w:r>
      <w:ins w:id="289" w:author="Autor">
        <w:r w:rsidR="004812E5">
          <w:rPr>
            <w:rFonts w:asciiTheme="minorHAnsi" w:eastAsiaTheme="minorHAnsi" w:hAnsiTheme="minorHAnsi" w:cstheme="minorHAnsi"/>
          </w:rPr>
          <w:t xml:space="preserve"> </w:t>
        </w:r>
      </w:ins>
      <w:del w:id="290" w:author="Autor">
        <w:r w:rsidR="002F62FA" w:rsidRPr="00230311" w:rsidDel="004812E5">
          <w:rPr>
            <w:rFonts w:asciiTheme="minorHAnsi" w:eastAsiaTheme="minorHAnsi" w:hAnsiTheme="minorHAnsi" w:cstheme="minorHAnsi"/>
          </w:rPr>
          <w:delText xml:space="preserve"> poskytnutí </w:delText>
        </w:r>
      </w:del>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w:t>
      </w:r>
      <w:del w:id="291" w:author="Autor">
        <w:r w:rsidRPr="00230311" w:rsidDel="004812E5">
          <w:rPr>
            <w:rFonts w:asciiTheme="minorHAnsi" w:eastAsiaTheme="minorHAnsi" w:hAnsiTheme="minorHAnsi" w:cstheme="minorHAnsi"/>
          </w:rPr>
          <w:delText xml:space="preserve">poskytnutí </w:delText>
        </w:r>
      </w:del>
      <w:r w:rsidRPr="00230311">
        <w:rPr>
          <w:rFonts w:asciiTheme="minorHAnsi" w:eastAsiaTheme="minorHAnsi" w:hAnsiTheme="minorHAnsi" w:cstheme="minorHAnsi"/>
        </w:rPr>
        <w:t xml:space="preserve">NFP. </w:t>
      </w:r>
      <w:r w:rsidR="00232FE8" w:rsidRPr="002B4448">
        <w:rPr>
          <w:spacing w:val="1"/>
        </w:rPr>
        <w:t>V prípade elektronického podpisu zmluvy o NFP splnomocnenou osobou je súčasťou dokumentu zmluvy o NFP  aj Plnomocenstvo s uvedením čísla a dátumu Plnomocenstva.</w:t>
      </w:r>
      <w:ins w:id="292" w:author="Auto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ins>
    </w:p>
    <w:p w14:paraId="45D1A60B" w14:textId="3FDEC015"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o </w:t>
      </w:r>
      <w:del w:id="293" w:author="Autor">
        <w:r w:rsidR="004315B2" w:rsidRPr="00230311" w:rsidDel="004812E5">
          <w:rPr>
            <w:rFonts w:asciiTheme="minorHAnsi" w:eastAsiaTheme="minorHAnsi" w:hAnsiTheme="minorHAnsi" w:cstheme="minorHAnsi"/>
          </w:rPr>
          <w:delText xml:space="preserve">poskytnutí </w:delText>
        </w:r>
      </w:del>
      <w:r w:rsidR="004315B2"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v </w:t>
      </w:r>
      <w:del w:id="294" w:author="Autor">
        <w:r w:rsidRPr="00230311" w:rsidDel="004812E5">
          <w:rPr>
            <w:rFonts w:asciiTheme="minorHAnsi" w:eastAsiaTheme="minorHAnsi" w:hAnsiTheme="minorHAnsi" w:cstheme="minorHAnsi"/>
          </w:rPr>
          <w:delText xml:space="preserve">tlačenej </w:delText>
        </w:r>
      </w:del>
      <w:ins w:id="295" w:author="Autor">
        <w:r w:rsidR="004812E5">
          <w:rPr>
            <w:rFonts w:asciiTheme="minorHAnsi" w:eastAsiaTheme="minorHAnsi" w:hAnsiTheme="minorHAnsi" w:cstheme="minorHAnsi"/>
          </w:rPr>
          <w:t>písomnej</w:t>
        </w:r>
        <w:r w:rsidR="004812E5"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forme. V tomto prípade RO OP TP zašle žiadateľovi návrh na uzavretie zmluvy o </w:t>
      </w:r>
      <w:del w:id="296" w:author="Autor">
        <w:r w:rsidRPr="00230311" w:rsidDel="004812E5">
          <w:rPr>
            <w:rFonts w:asciiTheme="minorHAnsi" w:eastAsiaTheme="minorHAnsi" w:hAnsiTheme="minorHAnsi" w:cstheme="minorHAnsi"/>
          </w:rPr>
          <w:delText xml:space="preserve">poskytnutí </w:delText>
        </w:r>
      </w:del>
      <w:r w:rsidRPr="00230311">
        <w:rPr>
          <w:rFonts w:asciiTheme="minorHAnsi" w:eastAsiaTheme="minorHAnsi" w:hAnsiTheme="minorHAnsi" w:cstheme="minorHAnsi"/>
        </w:rPr>
        <w:t xml:space="preserve">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254D3B20"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ins w:id="297" w:author="Autor">
        <w:r w:rsidR="004812E5">
          <w:rPr>
            <w:rFonts w:asciiTheme="minorHAnsi" w:hAnsiTheme="minorHAnsi" w:cstheme="minorHAnsi"/>
          </w:rPr>
          <w:t xml:space="preserve"> </w:t>
        </w:r>
      </w:ins>
      <w:del w:id="298"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 (minimálne  5 pracovných dní).</w:t>
      </w:r>
    </w:p>
    <w:p w14:paraId="0BC1A1E8" w14:textId="57DDD868"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w:t>
      </w:r>
      <w:ins w:id="299" w:author="Autor">
        <w:r w:rsidR="004812E5">
          <w:rPr>
            <w:rFonts w:asciiTheme="minorHAnsi" w:hAnsiTheme="minorHAnsi" w:cstheme="minorHAnsi"/>
          </w:rPr>
          <w:t xml:space="preserve"> </w:t>
        </w:r>
      </w:ins>
      <w:del w:id="300"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 zaniká dňom uplynutia lehoty určenej v tomto návrhu alebo doručením prejavu žiadateľa o odmietnutí návrhu na uzavretie zmluvy o</w:t>
      </w:r>
      <w:ins w:id="301" w:author="Autor">
        <w:r w:rsidR="004812E5">
          <w:rPr>
            <w:rFonts w:asciiTheme="minorHAnsi" w:hAnsiTheme="minorHAnsi" w:cstheme="minorHAnsi"/>
          </w:rPr>
          <w:t xml:space="preserve"> </w:t>
        </w:r>
      </w:ins>
      <w:del w:id="302"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 xml:space="preserve">TP je oprávnený rozhodnúť, že návrh na uzavretie zmluvy o </w:t>
      </w:r>
      <w:del w:id="303" w:author="Autor">
        <w:r w:rsidR="001E6DFA" w:rsidRPr="00230311" w:rsidDel="004812E5">
          <w:rPr>
            <w:rFonts w:asciiTheme="minorHAnsi" w:hAnsiTheme="minorHAnsi" w:cstheme="minorHAnsi"/>
          </w:rPr>
          <w:delText xml:space="preserve">poskytnutí </w:delText>
        </w:r>
      </w:del>
      <w:r w:rsidR="001E6DFA" w:rsidRPr="00230311">
        <w:rPr>
          <w:rFonts w:asciiTheme="minorHAnsi" w:hAnsiTheme="minorHAnsi" w:cstheme="minorHAnsi"/>
        </w:rPr>
        <w:t>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w:t>
      </w:r>
      <w:ins w:id="304" w:author="Autor">
        <w:r w:rsidR="004812E5">
          <w:rPr>
            <w:rFonts w:asciiTheme="minorHAnsi" w:hAnsiTheme="minorHAnsi" w:cstheme="minorHAnsi"/>
          </w:rPr>
          <w:t xml:space="preserve"> </w:t>
        </w:r>
      </w:ins>
      <w:del w:id="305" w:author="Autor">
        <w:r w:rsidRPr="00230311" w:rsidDel="004812E5">
          <w:rPr>
            <w:rFonts w:asciiTheme="minorHAnsi" w:hAnsiTheme="minorHAnsi" w:cstheme="minorHAnsi"/>
          </w:rPr>
          <w:delText xml:space="preserve"> poskytnutí </w:delText>
        </w:r>
      </w:del>
      <w:r w:rsidRPr="00230311">
        <w:rPr>
          <w:rFonts w:asciiTheme="minorHAnsi" w:hAnsiTheme="minorHAnsi" w:cstheme="minorHAnsi"/>
        </w:rPr>
        <w:t>NFP.</w:t>
      </w:r>
    </w:p>
    <w:p w14:paraId="3065C6CD" w14:textId="54E61BFD"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ins w:id="306" w:author="Autor">
        <w:r w:rsidR="004812E5">
          <w:rPr>
            <w:rFonts w:asciiTheme="minorHAnsi" w:eastAsiaTheme="minorHAnsi" w:hAnsiTheme="minorHAnsi"/>
          </w:rPr>
          <w:t xml:space="preserve">písomnej formy </w:t>
        </w:r>
      </w:ins>
      <w:del w:id="307" w:author="Autor">
        <w:r w:rsidRPr="00230311" w:rsidDel="004812E5">
          <w:rPr>
            <w:rFonts w:asciiTheme="minorHAnsi" w:eastAsiaTheme="minorHAnsi" w:hAnsiTheme="minorHAnsi" w:cstheme="minorHAnsi"/>
          </w:rPr>
          <w:delText xml:space="preserve">podpísania </w:delText>
        </w:r>
      </w:del>
      <w:r w:rsidRPr="00230311">
        <w:rPr>
          <w:rFonts w:asciiTheme="minorHAnsi" w:eastAsiaTheme="minorHAnsi" w:hAnsiTheme="minorHAnsi" w:cstheme="minorHAnsi"/>
        </w:rPr>
        <w:t>zmluvy o</w:t>
      </w:r>
      <w:del w:id="308" w:author="Autor">
        <w:r w:rsidRPr="00230311" w:rsidDel="004812E5">
          <w:rPr>
            <w:rFonts w:asciiTheme="minorHAnsi" w:eastAsiaTheme="minorHAnsi" w:hAnsiTheme="minorHAnsi" w:cstheme="minorHAnsi"/>
          </w:rPr>
          <w:delText xml:space="preserve"> poskytnutí </w:delText>
        </w:r>
      </w:del>
      <w:ins w:id="309" w:author="Autor">
        <w:r w:rsidR="004812E5">
          <w:rPr>
            <w:rFonts w:asciiTheme="minorHAnsi" w:eastAsiaTheme="minorHAnsi" w:hAnsiTheme="minorHAnsi" w:cstheme="minorHAnsi"/>
          </w:rPr>
          <w:t xml:space="preserve"> </w:t>
        </w:r>
      </w:ins>
      <w:r w:rsidRPr="00230311">
        <w:rPr>
          <w:rFonts w:asciiTheme="minorHAnsi" w:eastAsiaTheme="minorHAnsi" w:hAnsiTheme="minorHAnsi" w:cstheme="minorHAnsi"/>
        </w:rPr>
        <w:t>NFP</w:t>
      </w:r>
      <w:del w:id="310" w:author="Autor">
        <w:r w:rsidRPr="00230311" w:rsidDel="004812E5">
          <w:rPr>
            <w:rFonts w:asciiTheme="minorHAnsi" w:eastAsiaTheme="minorHAnsi" w:hAnsiTheme="minorHAnsi" w:cstheme="minorHAnsi"/>
          </w:rPr>
          <w:delText xml:space="preserve"> v tlačenej podobe</w:delText>
        </w:r>
      </w:del>
      <w:r w:rsidRPr="00230311">
        <w:rPr>
          <w:rFonts w:asciiTheme="minorHAnsi" w:eastAsiaTheme="minorHAnsi" w:hAnsiTheme="minorHAnsi" w:cstheme="minorHAnsi"/>
        </w:rPr>
        <w:t xml:space="preserve"> zasiela ž</w:t>
      </w:r>
      <w:r w:rsidR="00DC3FBA" w:rsidRPr="00230311">
        <w:rPr>
          <w:rFonts w:asciiTheme="minorHAnsi" w:eastAsiaTheme="minorHAnsi" w:hAnsiTheme="minorHAnsi" w:cstheme="minorHAnsi"/>
        </w:rPr>
        <w:t xml:space="preserve">iadateľ na RO OP TP </w:t>
      </w:r>
      <w:ins w:id="311" w:author="Autor">
        <w:r w:rsidR="004812E5">
          <w:rPr>
            <w:rFonts w:asciiTheme="minorHAnsi" w:eastAsiaTheme="minorHAnsi" w:hAnsiTheme="minorHAnsi"/>
          </w:rPr>
          <w:t xml:space="preserve">minimálne tri rovnopisy prijatého návrhu na uzavretie zmluvy o NFP a tiež </w:t>
        </w:r>
      </w:ins>
      <w:del w:id="312" w:author="Autor">
        <w:r w:rsidR="00DC3FBA" w:rsidRPr="00230311" w:rsidDel="004812E5">
          <w:rPr>
            <w:rFonts w:asciiTheme="minorHAnsi" w:eastAsiaTheme="minorHAnsi" w:hAnsiTheme="minorHAnsi" w:cstheme="minorHAnsi"/>
          </w:rPr>
          <w:delText xml:space="preserve">aj </w:delText>
        </w:r>
      </w:del>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27"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B1C22DA"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w:t>
      </w:r>
      <w:del w:id="313" w:author="Autor">
        <w:r w:rsidRPr="00230311" w:rsidDel="004812E5">
          <w:rPr>
            <w:rFonts w:asciiTheme="minorHAnsi" w:hAnsiTheme="minorHAnsi" w:cstheme="minorHAnsi"/>
          </w:rPr>
          <w:delText xml:space="preserve">poskytnutí </w:delText>
        </w:r>
      </w:del>
      <w:r w:rsidRPr="00230311">
        <w:rPr>
          <w:rFonts w:asciiTheme="minorHAnsi" w:hAnsiTheme="minorHAnsi" w:cstheme="minorHAnsi"/>
        </w:rPr>
        <w:t>NFP je dňom nadobudnutia platnosti a zároveň momentom uzavretia zmluvy</w:t>
      </w:r>
      <w:ins w:id="314" w:author="Autor">
        <w:r w:rsidR="004812E5">
          <w:rPr>
            <w:rFonts w:asciiTheme="minorHAnsi" w:hAnsiTheme="minorHAnsi" w:cstheme="minorHAnsi"/>
          </w:rPr>
          <w:t xml:space="preserve"> o NFP</w:t>
        </w:r>
      </w:ins>
      <w:r w:rsidRPr="00230311">
        <w:rPr>
          <w:rFonts w:asciiTheme="minorHAnsi" w:hAnsiTheme="minorHAnsi" w:cstheme="minorHAnsi"/>
        </w:rPr>
        <w:t xml:space="preserve">. </w:t>
      </w:r>
    </w:p>
    <w:p w14:paraId="54C5AA59" w14:textId="028D4608"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del w:id="315" w:author="Autor">
        <w:r w:rsidRPr="00230311" w:rsidDel="004812E5">
          <w:rPr>
            <w:rFonts w:asciiTheme="minorHAnsi" w:hAnsiTheme="minorHAnsi" w:cstheme="minorHAnsi"/>
          </w:rPr>
          <w:delText xml:space="preserve">poskytnutí </w:delText>
        </w:r>
      </w:del>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w:t>
      </w:r>
      <w:del w:id="316" w:author="Autor">
        <w:r w:rsidRPr="00230311" w:rsidDel="004812E5">
          <w:rPr>
            <w:rFonts w:asciiTheme="minorHAnsi" w:hAnsiTheme="minorHAnsi" w:cstheme="minorHAnsi"/>
          </w:rPr>
          <w:delText xml:space="preserve">poskytnutí </w:delText>
        </w:r>
      </w:del>
      <w:r w:rsidRPr="00230311">
        <w:rPr>
          <w:rFonts w:asciiTheme="minorHAnsi" w:hAnsiTheme="minorHAnsi" w:cstheme="minorHAnsi"/>
        </w:rPr>
        <w:t xml:space="preserve">NFP a žiadateľ sa stáva prijímateľom. </w:t>
      </w:r>
      <w:r w:rsidR="00E7633D" w:rsidRPr="00230311">
        <w:rPr>
          <w:rFonts w:asciiTheme="minorHAnsi" w:hAnsiTheme="minorHAnsi" w:cstheme="minorHAnsi"/>
        </w:rPr>
        <w:t>Právny nárok na poskytnutie príspevku vzniká nadobudnutím účinnosti zmluvy o NFP</w:t>
      </w:r>
      <w:del w:id="317" w:author="Autor">
        <w:r w:rsidR="00E7633D" w:rsidRPr="00230311" w:rsidDel="004812E5">
          <w:rPr>
            <w:rFonts w:asciiTheme="minorHAnsi" w:hAnsiTheme="minorHAnsi" w:cstheme="minorHAnsi"/>
          </w:rPr>
          <w:delText xml:space="preserve"> alebo nadobudnutím právoplatnosti Rozhodnutia, ak je prijímateľ a RO OP TP tá istá osoba</w:delText>
        </w:r>
      </w:del>
      <w:r w:rsidR="00E7633D" w:rsidRPr="00230311">
        <w:rPr>
          <w:rFonts w:asciiTheme="minorHAnsi" w:hAnsiTheme="minorHAnsi" w:cstheme="minorHAnsi"/>
        </w:rPr>
        <w:t>.</w:t>
      </w:r>
    </w:p>
    <w:p w14:paraId="3E24EB0E" w14:textId="34775040" w:rsidR="00AD5488" w:rsidRDefault="00AD5488" w:rsidP="006553FF">
      <w:pPr>
        <w:spacing w:before="120" w:after="120" w:line="240" w:lineRule="auto"/>
        <w:ind w:firstLine="540"/>
        <w:jc w:val="both"/>
        <w:rPr>
          <w:ins w:id="318" w:author="Autor"/>
          <w:rFonts w:asciiTheme="minorHAnsi" w:hAnsiTheme="minorHAnsi" w:cstheme="minorHAnsi"/>
        </w:rPr>
      </w:pPr>
      <w:r w:rsidRPr="00230311">
        <w:rPr>
          <w:rFonts w:asciiTheme="minorHAnsi" w:hAnsiTheme="minorHAnsi" w:cstheme="minorHAnsi"/>
        </w:rPr>
        <w:t>Zároveň sú od tohto dňa obe zmluvné strany viazané ustanoveniami zmluvy o</w:t>
      </w:r>
      <w:del w:id="319" w:author="Autor">
        <w:r w:rsidRPr="00230311" w:rsidDel="00AA7EBF">
          <w:rPr>
            <w:rFonts w:asciiTheme="minorHAnsi" w:hAnsiTheme="minorHAnsi" w:cstheme="minorHAnsi"/>
          </w:rPr>
          <w:delText xml:space="preserve"> poskytnutí </w:delText>
        </w:r>
      </w:del>
      <w:ins w:id="320" w:author="Autor">
        <w:r w:rsidR="00AA7EBF">
          <w:rPr>
            <w:rFonts w:asciiTheme="minorHAnsi" w:hAnsiTheme="minorHAnsi" w:cstheme="minorHAnsi"/>
          </w:rPr>
          <w:t xml:space="preserve"> </w:t>
        </w:r>
      </w:ins>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w:t>
      </w:r>
      <w:del w:id="321" w:author="Autor">
        <w:r w:rsidRPr="00230311" w:rsidDel="00AA7EBF">
          <w:rPr>
            <w:rFonts w:asciiTheme="minorHAnsi" w:hAnsiTheme="minorHAnsi" w:cstheme="minorHAnsi"/>
          </w:rPr>
          <w:delText xml:space="preserve">poskytnutí </w:delText>
        </w:r>
      </w:del>
      <w:r w:rsidRPr="00230311">
        <w:rPr>
          <w:rFonts w:asciiTheme="minorHAnsi" w:hAnsiTheme="minorHAnsi" w:cstheme="minorHAnsi"/>
        </w:rPr>
        <w:t>NFP) nové znenie zmenených článkov zmluvy o</w:t>
      </w:r>
      <w:del w:id="322" w:author="Autor">
        <w:r w:rsidRPr="00230311" w:rsidDel="00AA7EBF">
          <w:rPr>
            <w:rFonts w:asciiTheme="minorHAnsi" w:hAnsiTheme="minorHAnsi" w:cstheme="minorHAnsi"/>
          </w:rPr>
          <w:delText> poskytnutí</w:delText>
        </w:r>
      </w:del>
      <w:r w:rsidRPr="00230311">
        <w:rPr>
          <w:rFonts w:asciiTheme="minorHAnsi" w:hAnsiTheme="minorHAnsi" w:cstheme="minorHAnsi"/>
        </w:rPr>
        <w:t xml:space="preserve">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w:t>
      </w:r>
      <w:del w:id="323" w:author="Autor">
        <w:r w:rsidRPr="00230311" w:rsidDel="00AA7EBF">
          <w:rPr>
            <w:rFonts w:asciiTheme="minorHAnsi" w:hAnsiTheme="minorHAnsi" w:cstheme="minorHAnsi"/>
          </w:rPr>
          <w:delText> poskytnutí</w:delText>
        </w:r>
      </w:del>
      <w:r w:rsidRPr="00230311">
        <w:rPr>
          <w:rFonts w:asciiTheme="minorHAnsi" w:hAnsiTheme="minorHAnsi" w:cstheme="minorHAnsi"/>
        </w:rPr>
        <w:t xml:space="preserve">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ins w:id="324"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14:paraId="514A3A9D" w14:textId="261720FE"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28"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187DB977" w:rsidR="0064229B" w:rsidDel="00580401" w:rsidRDefault="0064229B" w:rsidP="0064229B">
      <w:pPr>
        <w:spacing w:before="120"/>
        <w:jc w:val="both"/>
        <w:rPr>
          <w:del w:id="325" w:author="Autor"/>
          <w:rFonts w:asciiTheme="minorHAnsi" w:hAnsiTheme="minorHAnsi" w:cstheme="minorHAnsi"/>
        </w:rPr>
      </w:pPr>
    </w:p>
    <w:p w14:paraId="6A586AF5" w14:textId="7C30A3D0" w:rsidR="00717B10" w:rsidRPr="00230311" w:rsidDel="00580401" w:rsidRDefault="00717B10" w:rsidP="0064229B">
      <w:pPr>
        <w:spacing w:before="120"/>
        <w:jc w:val="both"/>
        <w:rPr>
          <w:del w:id="326"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rsidDel="000346FA" w14:paraId="39AE7C2B" w14:textId="033A1625" w:rsidTr="001132F4">
        <w:trPr>
          <w:del w:id="327" w:author="Autor"/>
        </w:trPr>
        <w:tc>
          <w:tcPr>
            <w:tcW w:w="4606" w:type="dxa"/>
            <w:shd w:val="clear" w:color="auto" w:fill="002060"/>
            <w:vAlign w:val="center"/>
          </w:tcPr>
          <w:p w14:paraId="376734F0" w14:textId="50794E1F" w:rsidR="0064229B" w:rsidRPr="00230311" w:rsidDel="000346FA" w:rsidRDefault="0064229B" w:rsidP="001132F4">
            <w:pPr>
              <w:spacing w:before="120" w:after="120"/>
              <w:jc w:val="center"/>
              <w:rPr>
                <w:del w:id="328" w:author="Autor"/>
                <w:rFonts w:asciiTheme="minorHAnsi" w:hAnsiTheme="minorHAnsi" w:cstheme="minorHAnsi"/>
                <w:b/>
              </w:rPr>
            </w:pPr>
            <w:del w:id="329" w:author="Autor">
              <w:r w:rsidRPr="00230311" w:rsidDel="000346FA">
                <w:rPr>
                  <w:rFonts w:asciiTheme="minorHAnsi" w:hAnsiTheme="minorHAnsi" w:cstheme="minorHAnsi"/>
                  <w:b/>
                </w:rPr>
                <w:delText>OP TP</w:delText>
              </w:r>
            </w:del>
          </w:p>
        </w:tc>
        <w:tc>
          <w:tcPr>
            <w:tcW w:w="4606" w:type="dxa"/>
            <w:shd w:val="clear" w:color="auto" w:fill="002060"/>
            <w:vAlign w:val="center"/>
          </w:tcPr>
          <w:p w14:paraId="0D66BEB2" w14:textId="77794ADE" w:rsidR="0064229B" w:rsidRPr="00230311" w:rsidDel="000346FA" w:rsidRDefault="0064229B" w:rsidP="001132F4">
            <w:pPr>
              <w:spacing w:before="120" w:after="120"/>
              <w:jc w:val="center"/>
              <w:rPr>
                <w:del w:id="330" w:author="Autor"/>
                <w:rFonts w:asciiTheme="minorHAnsi" w:hAnsiTheme="minorHAnsi" w:cstheme="minorHAnsi"/>
                <w:b/>
              </w:rPr>
            </w:pPr>
            <w:del w:id="331" w:author="Autor">
              <w:r w:rsidRPr="00230311" w:rsidDel="000346FA">
                <w:rPr>
                  <w:rFonts w:asciiTheme="minorHAnsi" w:hAnsiTheme="minorHAnsi" w:cstheme="minorHAnsi"/>
                  <w:b/>
                </w:rPr>
                <w:delText>OP VaI</w:delText>
              </w:r>
            </w:del>
          </w:p>
        </w:tc>
      </w:tr>
      <w:tr w:rsidR="0064229B" w:rsidRPr="00230311" w:rsidDel="000346FA" w14:paraId="5FB175FD" w14:textId="7E42B91E" w:rsidTr="001132F4">
        <w:trPr>
          <w:del w:id="332" w:author="Autor"/>
        </w:trPr>
        <w:tc>
          <w:tcPr>
            <w:tcW w:w="4606" w:type="dxa"/>
            <w:shd w:val="clear" w:color="auto" w:fill="95B3D7" w:themeFill="accent1" w:themeFillTint="99"/>
          </w:tcPr>
          <w:p w14:paraId="75DE5EBA" w14:textId="7C7BC26B" w:rsidR="0064229B" w:rsidRPr="00230311" w:rsidDel="000346FA" w:rsidRDefault="0064229B" w:rsidP="001132F4">
            <w:pPr>
              <w:jc w:val="both"/>
              <w:rPr>
                <w:del w:id="333" w:author="Autor"/>
                <w:rFonts w:asciiTheme="minorHAnsi" w:hAnsiTheme="minorHAnsi" w:cstheme="minorHAnsi"/>
              </w:rPr>
            </w:pPr>
            <w:del w:id="334" w:author="Autor">
              <w:r w:rsidRPr="00230311" w:rsidDel="000346FA">
                <w:rPr>
                  <w:rFonts w:asciiTheme="minorHAnsi" w:hAnsiTheme="minorHAnsi" w:cstheme="minorHAnsi"/>
                </w:rPr>
                <w:delText>Prioritná os: 1</w:delText>
              </w:r>
            </w:del>
          </w:p>
        </w:tc>
        <w:tc>
          <w:tcPr>
            <w:tcW w:w="4606" w:type="dxa"/>
            <w:shd w:val="clear" w:color="auto" w:fill="95B3D7" w:themeFill="accent1" w:themeFillTint="99"/>
          </w:tcPr>
          <w:p w14:paraId="6EE4EEFE" w14:textId="1E0699B0" w:rsidR="0064229B" w:rsidRPr="00230311" w:rsidDel="000346FA" w:rsidRDefault="0064229B" w:rsidP="001132F4">
            <w:pPr>
              <w:jc w:val="both"/>
              <w:rPr>
                <w:del w:id="335" w:author="Autor"/>
                <w:rFonts w:asciiTheme="minorHAnsi" w:hAnsiTheme="minorHAnsi" w:cstheme="minorHAnsi"/>
              </w:rPr>
            </w:pPr>
            <w:del w:id="336" w:author="Autor">
              <w:r w:rsidRPr="00230311" w:rsidDel="000346FA">
                <w:rPr>
                  <w:rFonts w:asciiTheme="minorHAnsi" w:hAnsiTheme="minorHAnsi" w:cstheme="minorHAnsi"/>
                </w:rPr>
                <w:delText>Prioritná os: 5</w:delText>
              </w:r>
            </w:del>
          </w:p>
        </w:tc>
      </w:tr>
      <w:tr w:rsidR="0064229B" w:rsidRPr="00230311" w:rsidDel="000346FA" w14:paraId="0CF3A945" w14:textId="2B2C4F7A" w:rsidTr="001132F4">
        <w:trPr>
          <w:del w:id="337" w:author="Autor"/>
        </w:trPr>
        <w:tc>
          <w:tcPr>
            <w:tcW w:w="4606" w:type="dxa"/>
            <w:shd w:val="clear" w:color="auto" w:fill="auto"/>
          </w:tcPr>
          <w:p w14:paraId="36086485" w14:textId="76ED47CA" w:rsidR="0064229B" w:rsidRPr="00230311" w:rsidDel="000346FA" w:rsidRDefault="0064229B" w:rsidP="003F114F">
            <w:pPr>
              <w:jc w:val="both"/>
              <w:rPr>
                <w:del w:id="338" w:author="Autor"/>
                <w:rFonts w:asciiTheme="minorHAnsi" w:hAnsiTheme="minorHAnsi" w:cstheme="minorHAnsi"/>
              </w:rPr>
            </w:pPr>
            <w:del w:id="339" w:author="Autor">
              <w:r w:rsidRPr="00230311" w:rsidDel="000346FA">
                <w:rPr>
                  <w:rFonts w:asciiTheme="minorHAnsi" w:hAnsiTheme="minorHAnsi" w:cstheme="minorHAnsi"/>
                </w:rPr>
                <w:delText>Špecifický cieľ: 1</w:delText>
              </w:r>
            </w:del>
          </w:p>
        </w:tc>
        <w:tc>
          <w:tcPr>
            <w:tcW w:w="4606" w:type="dxa"/>
            <w:shd w:val="clear" w:color="auto" w:fill="auto"/>
          </w:tcPr>
          <w:p w14:paraId="7B051496" w14:textId="6D247869" w:rsidR="0064229B" w:rsidRPr="00230311" w:rsidDel="000346FA" w:rsidRDefault="0064229B" w:rsidP="00182A12">
            <w:pPr>
              <w:jc w:val="both"/>
              <w:rPr>
                <w:del w:id="340" w:author="Autor"/>
                <w:rFonts w:asciiTheme="minorHAnsi" w:hAnsiTheme="minorHAnsi" w:cstheme="minorHAnsi"/>
              </w:rPr>
            </w:pPr>
            <w:del w:id="341" w:author="Autor">
              <w:r w:rsidRPr="00230311" w:rsidDel="000346FA">
                <w:rPr>
                  <w:rFonts w:asciiTheme="minorHAnsi" w:hAnsiTheme="minorHAnsi" w:cstheme="minorHAnsi"/>
                </w:rPr>
                <w:delText>Špecifický cieľ: 5.1.1</w:delText>
              </w:r>
            </w:del>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342">
          <w:tblGrid>
            <w:gridCol w:w="4606"/>
            <w:gridCol w:w="4606"/>
          </w:tblGrid>
        </w:tblGridChange>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0346FA">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43"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44" w:author="Autor"/>
        </w:trPr>
        <w:tc>
          <w:tcPr>
            <w:tcW w:w="4606" w:type="dxa"/>
            <w:shd w:val="clear" w:color="auto" w:fill="DBE5F1" w:themeFill="accent1" w:themeFillTint="33"/>
            <w:tcPrChange w:id="345" w:author="Autor">
              <w:tcPr>
                <w:tcW w:w="4606" w:type="dxa"/>
                <w:shd w:val="clear" w:color="auto" w:fill="auto"/>
              </w:tcPr>
            </w:tcPrChange>
          </w:tcPr>
          <w:p w14:paraId="35C736E3" w14:textId="77777777" w:rsidR="000346FA" w:rsidRPr="00230311" w:rsidRDefault="000346FA" w:rsidP="00981E8D">
            <w:pPr>
              <w:jc w:val="both"/>
              <w:rPr>
                <w:ins w:id="346" w:author="Autor"/>
                <w:rFonts w:asciiTheme="minorHAnsi" w:hAnsiTheme="minorHAnsi" w:cstheme="minorHAnsi"/>
              </w:rPr>
            </w:pPr>
          </w:p>
        </w:tc>
        <w:tc>
          <w:tcPr>
            <w:tcW w:w="4606" w:type="dxa"/>
            <w:shd w:val="clear" w:color="auto" w:fill="DBE5F1" w:themeFill="accent1" w:themeFillTint="33"/>
            <w:tcPrChange w:id="347" w:author="Autor">
              <w:tcPr>
                <w:tcW w:w="4606" w:type="dxa"/>
                <w:shd w:val="clear" w:color="auto" w:fill="auto"/>
              </w:tcPr>
            </w:tcPrChange>
          </w:tcPr>
          <w:p w14:paraId="36915FC2" w14:textId="77777777" w:rsidR="000346FA" w:rsidRPr="00230311" w:rsidRDefault="000346FA" w:rsidP="00E412B9">
            <w:pPr>
              <w:jc w:val="both"/>
              <w:rPr>
                <w:ins w:id="348" w:author="Autor"/>
                <w:rFonts w:asciiTheme="minorHAnsi" w:hAnsiTheme="minorHAnsi" w:cstheme="minorHAnsi"/>
              </w:rPr>
            </w:pPr>
          </w:p>
        </w:tc>
      </w:tr>
      <w:tr w:rsidR="000346FA" w:rsidRPr="00230311" w14:paraId="4B2AF58D" w14:textId="77777777" w:rsidTr="000346FA">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49"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50" w:author="Autor"/>
        </w:trPr>
        <w:tc>
          <w:tcPr>
            <w:tcW w:w="4606" w:type="dxa"/>
            <w:shd w:val="clear" w:color="auto" w:fill="95B3D7" w:themeFill="accent1" w:themeFillTint="99"/>
            <w:tcPrChange w:id="351" w:author="Autor">
              <w:tcPr>
                <w:tcW w:w="4606" w:type="dxa"/>
                <w:shd w:val="clear" w:color="auto" w:fill="auto"/>
              </w:tcPr>
            </w:tcPrChange>
          </w:tcPr>
          <w:p w14:paraId="1967CF83" w14:textId="4F3669AF" w:rsidR="000346FA" w:rsidRPr="00230311" w:rsidRDefault="000346FA" w:rsidP="00981E8D">
            <w:pPr>
              <w:jc w:val="both"/>
              <w:rPr>
                <w:ins w:id="352" w:author="Autor"/>
                <w:rFonts w:asciiTheme="minorHAnsi" w:hAnsiTheme="minorHAnsi" w:cstheme="minorHAnsi"/>
              </w:rPr>
            </w:pPr>
            <w:ins w:id="353" w:author="Autor">
              <w:r w:rsidRPr="00230311">
                <w:rPr>
                  <w:rFonts w:asciiTheme="minorHAnsi" w:hAnsiTheme="minorHAnsi" w:cstheme="minorHAnsi"/>
                </w:rPr>
                <w:t>Prioritná os: 1</w:t>
              </w:r>
            </w:ins>
          </w:p>
        </w:tc>
        <w:tc>
          <w:tcPr>
            <w:tcW w:w="4606" w:type="dxa"/>
            <w:shd w:val="clear" w:color="auto" w:fill="95B3D7" w:themeFill="accent1" w:themeFillTint="99"/>
            <w:tcPrChange w:id="354" w:author="Autor">
              <w:tcPr>
                <w:tcW w:w="4606" w:type="dxa"/>
                <w:shd w:val="clear" w:color="auto" w:fill="auto"/>
              </w:tcPr>
            </w:tcPrChange>
          </w:tcPr>
          <w:p w14:paraId="3E909182" w14:textId="72DE2BC1" w:rsidR="000346FA" w:rsidRPr="00230311" w:rsidRDefault="000346FA" w:rsidP="00E412B9">
            <w:pPr>
              <w:jc w:val="both"/>
              <w:rPr>
                <w:ins w:id="355" w:author="Autor"/>
                <w:rFonts w:asciiTheme="minorHAnsi" w:hAnsiTheme="minorHAnsi" w:cstheme="minorHAnsi"/>
              </w:rPr>
            </w:pPr>
            <w:ins w:id="356" w:author="Autor">
              <w:r w:rsidRPr="00230311">
                <w:rPr>
                  <w:rFonts w:asciiTheme="minorHAnsi" w:hAnsiTheme="minorHAnsi" w:cstheme="minorHAnsi"/>
                </w:rPr>
                <w:t>Prioritná os: 1</w:t>
              </w:r>
              <w:r>
                <w:rPr>
                  <w:rFonts w:asciiTheme="minorHAnsi" w:hAnsiTheme="minorHAnsi" w:cstheme="minorHAnsi"/>
                </w:rPr>
                <w:t>3</w:t>
              </w:r>
            </w:ins>
          </w:p>
        </w:tc>
      </w:tr>
      <w:tr w:rsidR="000346FA" w:rsidRPr="00230311" w14:paraId="1F7DBFFF" w14:textId="77777777" w:rsidTr="001132F4">
        <w:trPr>
          <w:ins w:id="357" w:author="Autor"/>
        </w:trPr>
        <w:tc>
          <w:tcPr>
            <w:tcW w:w="4606" w:type="dxa"/>
            <w:shd w:val="clear" w:color="auto" w:fill="auto"/>
          </w:tcPr>
          <w:p w14:paraId="78F96EB5" w14:textId="083C4F6B" w:rsidR="000346FA" w:rsidRPr="00230311" w:rsidRDefault="000346FA" w:rsidP="00981E8D">
            <w:pPr>
              <w:jc w:val="both"/>
              <w:rPr>
                <w:ins w:id="358" w:author="Autor"/>
                <w:rFonts w:asciiTheme="minorHAnsi" w:hAnsiTheme="minorHAnsi" w:cstheme="minorHAnsi"/>
              </w:rPr>
            </w:pPr>
            <w:ins w:id="359" w:author="Autor">
              <w:r w:rsidRPr="00230311">
                <w:rPr>
                  <w:rFonts w:asciiTheme="minorHAnsi" w:hAnsiTheme="minorHAnsi" w:cstheme="minorHAnsi"/>
                </w:rPr>
                <w:t>Špecifický cieľ: 1</w:t>
              </w:r>
            </w:ins>
          </w:p>
        </w:tc>
        <w:tc>
          <w:tcPr>
            <w:tcW w:w="4606" w:type="dxa"/>
            <w:shd w:val="clear" w:color="auto" w:fill="auto"/>
          </w:tcPr>
          <w:p w14:paraId="14190912" w14:textId="18CB29BB" w:rsidR="000346FA" w:rsidRPr="00230311" w:rsidRDefault="000346FA" w:rsidP="00E412B9">
            <w:pPr>
              <w:jc w:val="both"/>
              <w:rPr>
                <w:ins w:id="360" w:author="Autor"/>
                <w:rFonts w:asciiTheme="minorHAnsi" w:hAnsiTheme="minorHAnsi" w:cstheme="minorHAnsi"/>
              </w:rPr>
            </w:pPr>
            <w:ins w:id="361" w:author="Autor">
              <w:r w:rsidRPr="00230311">
                <w:rPr>
                  <w:rFonts w:asciiTheme="minorHAnsi" w:hAnsiTheme="minorHAnsi" w:cstheme="minorHAnsi"/>
                </w:rPr>
                <w:t>Špecifický cieľ: 1</w:t>
              </w:r>
              <w:r>
                <w:rPr>
                  <w:rFonts w:asciiTheme="minorHAnsi" w:hAnsiTheme="minorHAnsi" w:cstheme="minorHAnsi"/>
                </w:rPr>
                <w:t>3.1</w:t>
              </w:r>
            </w:ins>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7028878E"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 xml:space="preserve">Bližšie informácie k synergickým </w:t>
      </w:r>
      <w:del w:id="362" w:author="Autor">
        <w:r w:rsidRPr="00230311" w:rsidDel="0007665B">
          <w:rPr>
            <w:rFonts w:asciiTheme="minorHAnsi" w:eastAsia="Times New Roman" w:hAnsiTheme="minorHAnsi" w:cstheme="minorHAnsi"/>
          </w:rPr>
          <w:delText xml:space="preserve">a komplementárnym </w:delText>
        </w:r>
      </w:del>
      <w:r w:rsidRPr="00230311">
        <w:rPr>
          <w:rFonts w:asciiTheme="minorHAnsi" w:eastAsia="Times New Roman" w:hAnsiTheme="minorHAnsi" w:cstheme="minorHAnsi"/>
        </w:rPr>
        <w:t>účinkom je možné získať na webovom sídle centrálneho koordinačného orgánu</w:t>
      </w:r>
      <w:r w:rsidRPr="00230311">
        <w:rPr>
          <w:rFonts w:asciiTheme="minorHAnsi" w:hAnsiTheme="minorHAnsi" w:cstheme="minorHAnsi"/>
        </w:rPr>
        <w:t xml:space="preserve"> </w:t>
      </w:r>
      <w:hyperlink r:id="rId29"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0"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799D8946"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del w:id="363" w:author="Autor">
        <w:r w:rsidR="00AB2617" w:rsidDel="0017171E">
          <w:rPr>
            <w:rFonts w:asciiTheme="minorHAnsi" w:hAnsiTheme="minorHAnsi" w:cstheme="minorHAnsi"/>
            <w:bCs/>
            <w:iCs/>
            <w:sz w:val="22"/>
            <w:szCs w:val="22"/>
          </w:rPr>
          <w:delText xml:space="preserve"> -</w:delText>
        </w:r>
      </w:del>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442B7C3B"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del w:id="364" w:author="Autor">
        <w:r w:rsidRPr="00230311" w:rsidDel="00127C2F">
          <w:rPr>
            <w:rFonts w:asciiTheme="minorHAnsi" w:hAnsiTheme="minorHAnsi" w:cstheme="minorHAnsi"/>
            <w:bCs/>
            <w:iCs/>
            <w:sz w:val="22"/>
            <w:szCs w:val="22"/>
          </w:rPr>
          <w:delText>Informácia pre žiadateľov o nenávratný finančný príspevok,</w:delText>
        </w:r>
        <w:r w:rsidR="001E432F" w:rsidRPr="00230311" w:rsidDel="00127C2F">
          <w:rPr>
            <w:rFonts w:asciiTheme="minorHAnsi" w:hAnsiTheme="minorHAnsi" w:cstheme="minorHAnsi"/>
            <w:bCs/>
            <w:iCs/>
            <w:sz w:val="22"/>
            <w:szCs w:val="22"/>
          </w:rPr>
          <w:delText xml:space="preserve"> resp. o príspevok v zmysle čl. </w:delText>
        </w:r>
        <w:r w:rsidRPr="00230311" w:rsidDel="00127C2F">
          <w:rPr>
            <w:rFonts w:asciiTheme="minorHAnsi" w:hAnsiTheme="minorHAnsi" w:cstheme="minorHAnsi"/>
            <w:bCs/>
            <w:iCs/>
            <w:sz w:val="22"/>
            <w:szCs w:val="22"/>
          </w:rPr>
          <w:delText xml:space="preserve">105a </w:delText>
        </w:r>
        <w:r w:rsidR="001111BA" w:rsidDel="00127C2F">
          <w:rPr>
            <w:rFonts w:asciiTheme="minorHAnsi" w:hAnsiTheme="minorHAnsi" w:cstheme="minorHAnsi"/>
            <w:bCs/>
            <w:iCs/>
            <w:sz w:val="22"/>
            <w:szCs w:val="22"/>
          </w:rPr>
          <w:br/>
        </w:r>
        <w:r w:rsidRPr="00230311" w:rsidDel="00127C2F">
          <w:rPr>
            <w:rFonts w:asciiTheme="minorHAnsi" w:hAnsiTheme="minorHAnsi" w:cstheme="minorHAnsi"/>
            <w:bCs/>
            <w:iCs/>
            <w:sz w:val="22"/>
            <w:szCs w:val="22"/>
          </w:rPr>
          <w:delText>a nasl. nariadenia Európskeho parlamentu a Rad</w:delText>
        </w:r>
        <w:r w:rsidR="001D6156" w:rsidRPr="00230311" w:rsidDel="00127C2F">
          <w:rPr>
            <w:rFonts w:asciiTheme="minorHAnsi" w:hAnsiTheme="minorHAnsi" w:cstheme="minorHAnsi"/>
            <w:bCs/>
            <w:iCs/>
            <w:sz w:val="22"/>
            <w:szCs w:val="22"/>
          </w:rPr>
          <w:delText>y (EÚ, Euratom) 1929/2015 z 28. </w:delText>
        </w:r>
        <w:r w:rsidRPr="00230311" w:rsidDel="00127C2F">
          <w:rPr>
            <w:rFonts w:asciiTheme="minorHAnsi" w:hAnsiTheme="minorHAnsi" w:cstheme="minorHAnsi"/>
            <w:bCs/>
            <w:iCs/>
            <w:sz w:val="22"/>
            <w:szCs w:val="22"/>
          </w:rPr>
          <w:delText>októbra 2015,  ktorým sa mení nariadenie (EÚ, Euratom) č. 966/2012 o rozpočtových pravidlách, ktoré sa vzťahujú na všeobecný rozpočet Únie</w:delText>
        </w:r>
      </w:del>
      <w:ins w:id="365" w:author="Autor">
        <w:r w:rsidR="00127C2F">
          <w:rPr>
            <w:rFonts w:asciiTheme="minorHAnsi" w:hAnsiTheme="minorHAnsi"/>
            <w:bCs/>
            <w:iCs/>
          </w:rPr>
          <w:t xml:space="preserve">Informácia pre žiadateľov o nenávratný finančný príspevok / o príspevok, ktorá je zverejnená na webovom sídle </w:t>
        </w:r>
        <w:r w:rsidR="00127C2F">
          <w:rPr>
            <w:rFonts w:asciiTheme="minorHAnsi" w:hAnsiTheme="minorHAnsi"/>
            <w:bCs/>
            <w:iCs/>
          </w:rPr>
          <w:fldChar w:fldCharType="begin"/>
        </w:r>
        <w:r w:rsidR="00127C2F">
          <w:rPr>
            <w:rFonts w:asciiTheme="minorHAnsi" w:hAnsiTheme="minorHAnsi"/>
            <w:bCs/>
            <w:iCs/>
          </w:rPr>
          <w:instrText xml:space="preserve"> HYPERLINK "http://www.olaf.vlada.gov.sk/system-vcasneho-odhalovania-rizika-a-vylucenia-edes/" </w:instrText>
        </w:r>
        <w:r w:rsidR="00127C2F">
          <w:rPr>
            <w:rFonts w:asciiTheme="minorHAnsi" w:hAnsiTheme="minorHAnsi"/>
            <w:bCs/>
            <w:iCs/>
          </w:rPr>
          <w:fldChar w:fldCharType="separate"/>
        </w:r>
        <w:r w:rsidR="00127C2F">
          <w:rPr>
            <w:rStyle w:val="Hypertextovprepojenie"/>
            <w:rFonts w:asciiTheme="minorHAnsi" w:hAnsiTheme="minorHAnsi"/>
            <w:bCs/>
            <w:iCs/>
          </w:rPr>
          <w:t>http://www.olaf.vlada.gov.sk/system-vcasneho-odhalovania-rizika-a-vylucenia-edes/</w:t>
        </w:r>
        <w:r w:rsidR="00127C2F">
          <w:rPr>
            <w:rFonts w:asciiTheme="minorHAnsi" w:hAnsiTheme="minorHAnsi"/>
            <w:bCs/>
            <w:iCs/>
          </w:rPr>
          <w:fldChar w:fldCharType="end"/>
        </w:r>
      </w:ins>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065694E7"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ins w:id="366" w:author="Autor">
        <w:r w:rsidR="00ED06C0">
          <w:rPr>
            <w:rFonts w:asciiTheme="minorHAnsi" w:hAnsiTheme="minorHAnsi" w:cstheme="minorHAnsi"/>
            <w:bCs/>
            <w:iCs/>
            <w:sz w:val="22"/>
            <w:szCs w:val="22"/>
          </w:rPr>
          <w:t xml:space="preserve"> </w:t>
        </w:r>
        <w:r w:rsidR="00ED06C0">
          <w:rPr>
            <w:rFonts w:asciiTheme="minorHAnsi" w:hAnsiTheme="minorHAnsi"/>
            <w:bCs/>
            <w:iCs/>
          </w:rPr>
          <w:t xml:space="preserve">- </w:t>
        </w:r>
        <w:r w:rsidR="00ED06C0">
          <w:rPr>
            <w:rFonts w:asciiTheme="minorHAnsi" w:hAnsiTheme="minorHAnsi"/>
            <w:b/>
            <w:bCs/>
            <w:iCs/>
          </w:rPr>
          <w:t>aktualizovaná</w:t>
        </w:r>
      </w:ins>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31"/>
      <w:footerReference w:type="default" r:id="rId32"/>
      <w:headerReference w:type="first" r:id="rId33"/>
      <w:footerReference w:type="first" r:id="rId3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935BA6" w:rsidRDefault="00935BA6" w:rsidP="00784ECE">
      <w:pPr>
        <w:spacing w:after="0" w:line="240" w:lineRule="auto"/>
      </w:pPr>
      <w:r>
        <w:separator/>
      </w:r>
    </w:p>
  </w:endnote>
  <w:endnote w:type="continuationSeparator" w:id="0">
    <w:p w14:paraId="742C20A2" w14:textId="77777777" w:rsidR="00935BA6" w:rsidRDefault="00935BA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23AF31F7" w:rsidR="00935BA6" w:rsidRPr="001D6156" w:rsidRDefault="00935BA6">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8A47AB">
          <w:rPr>
            <w:rFonts w:asciiTheme="minorHAnsi" w:hAnsiTheme="minorHAnsi"/>
            <w:noProof/>
          </w:rPr>
          <w:t>29</w:t>
        </w:r>
        <w:r w:rsidRPr="001D6156">
          <w:rPr>
            <w:rFonts w:asciiTheme="minorHAnsi" w:hAnsiTheme="minorHAnsi"/>
          </w:rPr>
          <w:fldChar w:fldCharType="end"/>
        </w:r>
      </w:p>
    </w:sdtContent>
  </w:sdt>
  <w:p w14:paraId="3070D61A" w14:textId="77777777" w:rsidR="00935BA6" w:rsidRPr="001D6156" w:rsidRDefault="00935BA6">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935BA6" w:rsidRDefault="00935BA6"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6BC02B"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935BA6" w:rsidRDefault="00935BA6"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935BA6" w:rsidRDefault="00935BA6" w:rsidP="00F4420F">
    <w:pPr>
      <w:pStyle w:val="Pta"/>
    </w:pPr>
  </w:p>
  <w:p w14:paraId="48E47412" w14:textId="77777777" w:rsidR="00935BA6" w:rsidRDefault="00935B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935BA6" w:rsidRDefault="00935BA6" w:rsidP="00784ECE">
      <w:pPr>
        <w:spacing w:after="0" w:line="240" w:lineRule="auto"/>
      </w:pPr>
      <w:r>
        <w:separator/>
      </w:r>
    </w:p>
  </w:footnote>
  <w:footnote w:type="continuationSeparator" w:id="0">
    <w:p w14:paraId="45D9FABD" w14:textId="77777777" w:rsidR="00935BA6" w:rsidRDefault="00935BA6" w:rsidP="00784ECE">
      <w:pPr>
        <w:spacing w:after="0" w:line="240" w:lineRule="auto"/>
      </w:pPr>
      <w:r>
        <w:continuationSeparator/>
      </w:r>
    </w:p>
  </w:footnote>
  <w:footnote w:id="1">
    <w:p w14:paraId="335C10FD" w14:textId="56628C51" w:rsidR="00935BA6" w:rsidRPr="00692BD7" w:rsidRDefault="00935BA6"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935BA6" w:rsidRDefault="00935BA6" w:rsidP="009A02E9">
      <w:pPr>
        <w:pStyle w:val="Textpoznmkypodiarou"/>
        <w:jc w:val="both"/>
      </w:pPr>
    </w:p>
  </w:footnote>
  <w:footnote w:id="2">
    <w:p w14:paraId="7D0B3A63" w14:textId="77777777" w:rsidR="00935BA6" w:rsidRDefault="00935BA6" w:rsidP="00C90FF9">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935BA6" w:rsidRPr="00425D65" w:rsidRDefault="00935BA6"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935BA6" w:rsidRPr="003A25AC" w:rsidRDefault="00935BA6"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728"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935BA6" w:rsidRDefault="00935BA6">
    <w:pPr>
      <w:pStyle w:val="Hlavika"/>
      <w:rPr>
        <w:rFonts w:asciiTheme="minorHAnsi" w:hAnsiTheme="minorHAnsi"/>
        <w:sz w:val="22"/>
        <w:szCs w:val="22"/>
      </w:rPr>
    </w:pPr>
    <w:r>
      <w:rPr>
        <w:rFonts w:asciiTheme="minorHAnsi" w:hAnsiTheme="minorHAnsi"/>
        <w:sz w:val="22"/>
        <w:szCs w:val="22"/>
      </w:rPr>
      <w:t xml:space="preserve">                                                                                                                                                                                                                                                                                                                </w:t>
    </w:r>
  </w:p>
  <w:p w14:paraId="295C51A9" w14:textId="567B537C" w:rsidR="00935BA6" w:rsidRPr="00005728" w:rsidRDefault="00935BA6">
    <w:pPr>
      <w:pStyle w:val="Hlavika"/>
      <w:rPr>
        <w:rFonts w:asciiTheme="minorHAnsi" w:hAnsiTheme="minorHAnsi"/>
        <w:b/>
      </w:rPr>
    </w:pPr>
    <w:r>
      <w:rPr>
        <w:rFonts w:asciiTheme="minorHAnsi" w:hAnsiTheme="minorHAnsi"/>
        <w:sz w:val="22"/>
        <w:szCs w:val="22"/>
      </w:rPr>
      <w:t xml:space="preserve">                                                 Konsolidovaná verzia po zmene č. </w:t>
    </w:r>
    <w:del w:id="367" w:author="Autor">
      <w:r w:rsidDel="005E5164">
        <w:rPr>
          <w:rFonts w:asciiTheme="minorHAnsi" w:hAnsiTheme="minorHAnsi"/>
          <w:sz w:val="22"/>
          <w:szCs w:val="22"/>
        </w:rPr>
        <w:delText>4</w:delText>
      </w:r>
    </w:del>
    <w:ins w:id="368" w:author="Autor">
      <w:r>
        <w:rPr>
          <w:rFonts w:asciiTheme="minorHAnsi" w:hAnsiTheme="minorHAnsi"/>
          <w:sz w:val="22"/>
          <w:szCs w:val="22"/>
        </w:rPr>
        <w:t>5</w:t>
      </w:r>
    </w:ins>
    <w:r>
      <w:rPr>
        <w:rFonts w:asciiTheme="minorHAnsi" w:hAnsiTheme="minorHAnsi"/>
        <w:sz w:val="22"/>
        <w:szCs w:val="22"/>
      </w:rPr>
      <w:t xml:space="preserve"> </w:t>
    </w:r>
    <w:r w:rsidRPr="00833FA9">
      <w:rPr>
        <w:rFonts w:asciiTheme="minorHAnsi" w:hAnsiTheme="minorHAnsi"/>
        <w:sz w:val="22"/>
        <w:szCs w:val="22"/>
      </w:rPr>
      <w:t>z </w:t>
    </w:r>
    <w:del w:id="369" w:author="Autor">
      <w:r w:rsidRPr="00833FA9" w:rsidDel="008A47AB">
        <w:rPr>
          <w:rFonts w:asciiTheme="minorHAnsi" w:hAnsiTheme="minorHAnsi"/>
          <w:sz w:val="22"/>
          <w:szCs w:val="22"/>
        </w:rPr>
        <w:delText>22. 9. 2020</w:delText>
      </w:r>
    </w:del>
    <w:ins w:id="370" w:author="Autor">
      <w:r w:rsidR="008A47AB">
        <w:rPr>
          <w:rFonts w:asciiTheme="minorHAnsi" w:hAnsiTheme="minorHAnsi"/>
          <w:sz w:val="22"/>
          <w:szCs w:val="22"/>
        </w:rPr>
        <w:t>23. 12. 2020</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935BA6" w:rsidRDefault="00935BA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9"/>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3"/>
  </w:num>
  <w:num w:numId="7">
    <w:abstractNumId w:val="24"/>
  </w:num>
  <w:num w:numId="8">
    <w:abstractNumId w:val="37"/>
  </w:num>
  <w:num w:numId="9">
    <w:abstractNumId w:val="27"/>
  </w:num>
  <w:num w:numId="10">
    <w:abstractNumId w:val="22"/>
  </w:num>
  <w:num w:numId="11">
    <w:abstractNumId w:val="21"/>
  </w:num>
  <w:num w:numId="12">
    <w:abstractNumId w:val="1"/>
  </w:num>
  <w:num w:numId="13">
    <w:abstractNumId w:val="7"/>
  </w:num>
  <w:num w:numId="14">
    <w:abstractNumId w:val="4"/>
  </w:num>
  <w:num w:numId="15">
    <w:abstractNumId w:val="6"/>
  </w:num>
  <w:num w:numId="16">
    <w:abstractNumId w:val="19"/>
  </w:num>
  <w:num w:numId="17">
    <w:abstractNumId w:val="29"/>
  </w:num>
  <w:num w:numId="18">
    <w:abstractNumId w:val="35"/>
  </w:num>
  <w:num w:numId="19">
    <w:abstractNumId w:val="11"/>
  </w:num>
  <w:num w:numId="20">
    <w:abstractNumId w:val="30"/>
  </w:num>
  <w:num w:numId="21">
    <w:abstractNumId w:val="12"/>
  </w:num>
  <w:num w:numId="22">
    <w:abstractNumId w:val="18"/>
  </w:num>
  <w:num w:numId="23">
    <w:abstractNumId w:val="26"/>
  </w:num>
  <w:num w:numId="24">
    <w:abstractNumId w:val="10"/>
  </w:num>
  <w:num w:numId="25">
    <w:abstractNumId w:val="17"/>
  </w:num>
  <w:num w:numId="26">
    <w:abstractNumId w:val="3"/>
  </w:num>
  <w:num w:numId="27">
    <w:abstractNumId w:val="36"/>
  </w:num>
  <w:num w:numId="28">
    <w:abstractNumId w:val="2"/>
  </w:num>
  <w:num w:numId="29">
    <w:abstractNumId w:val="20"/>
  </w:num>
  <w:num w:numId="30">
    <w:abstractNumId w:val="33"/>
  </w:num>
  <w:num w:numId="31">
    <w:abstractNumId w:val="32"/>
  </w:num>
  <w:num w:numId="32">
    <w:abstractNumId w:val="33"/>
  </w:num>
  <w:num w:numId="33">
    <w:abstractNumId w:val="16"/>
  </w:num>
  <w:num w:numId="34">
    <w:abstractNumId w:val="0"/>
  </w:num>
  <w:num w:numId="35">
    <w:abstractNumId w:val="5"/>
  </w:num>
  <w:num w:numId="36">
    <w:abstractNumId w:val="25"/>
  </w:num>
  <w:num w:numId="37">
    <w:abstractNumId w:val="38"/>
  </w:num>
  <w:num w:numId="38">
    <w:abstractNumId w:val="31"/>
  </w:num>
  <w:num w:numId="39">
    <w:abstractNumId w:val="14"/>
  </w:num>
  <w:num w:numId="40">
    <w:abstractNumId w:val="2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46FA"/>
    <w:rsid w:val="000353AC"/>
    <w:rsid w:val="000365C6"/>
    <w:rsid w:val="00042FE6"/>
    <w:rsid w:val="0004552E"/>
    <w:rsid w:val="00052D49"/>
    <w:rsid w:val="00054C55"/>
    <w:rsid w:val="00057A42"/>
    <w:rsid w:val="00063005"/>
    <w:rsid w:val="00063480"/>
    <w:rsid w:val="0006409B"/>
    <w:rsid w:val="00070B32"/>
    <w:rsid w:val="0007448F"/>
    <w:rsid w:val="000747C3"/>
    <w:rsid w:val="00074C23"/>
    <w:rsid w:val="000759C3"/>
    <w:rsid w:val="0007665B"/>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27C2F"/>
    <w:rsid w:val="00133378"/>
    <w:rsid w:val="0013761F"/>
    <w:rsid w:val="00143646"/>
    <w:rsid w:val="00146C2E"/>
    <w:rsid w:val="001508E8"/>
    <w:rsid w:val="001526F4"/>
    <w:rsid w:val="00153320"/>
    <w:rsid w:val="001542A8"/>
    <w:rsid w:val="001542E6"/>
    <w:rsid w:val="00155F98"/>
    <w:rsid w:val="0017171E"/>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1C"/>
    <w:rsid w:val="0021006C"/>
    <w:rsid w:val="002106BF"/>
    <w:rsid w:val="002128DB"/>
    <w:rsid w:val="00216C03"/>
    <w:rsid w:val="00217BEE"/>
    <w:rsid w:val="00220D59"/>
    <w:rsid w:val="00222202"/>
    <w:rsid w:val="00225900"/>
    <w:rsid w:val="00227259"/>
    <w:rsid w:val="00230311"/>
    <w:rsid w:val="00231ADC"/>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58AB"/>
    <w:rsid w:val="00306193"/>
    <w:rsid w:val="00306239"/>
    <w:rsid w:val="003067C4"/>
    <w:rsid w:val="00306836"/>
    <w:rsid w:val="00310319"/>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15C12"/>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12E5"/>
    <w:rsid w:val="0048226E"/>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5A49"/>
    <w:rsid w:val="004B5CAF"/>
    <w:rsid w:val="004B6EB1"/>
    <w:rsid w:val="004C00A2"/>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0CBF"/>
    <w:rsid w:val="00567E04"/>
    <w:rsid w:val="00573DAA"/>
    <w:rsid w:val="0058004C"/>
    <w:rsid w:val="00580401"/>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164"/>
    <w:rsid w:val="005E5295"/>
    <w:rsid w:val="005E733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13BC"/>
    <w:rsid w:val="00752228"/>
    <w:rsid w:val="00754916"/>
    <w:rsid w:val="00754B5A"/>
    <w:rsid w:val="007570FB"/>
    <w:rsid w:val="00760764"/>
    <w:rsid w:val="00763D79"/>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5FD"/>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3FA9"/>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A47AB"/>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0AB"/>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5443"/>
    <w:rsid w:val="00A91B49"/>
    <w:rsid w:val="00A95473"/>
    <w:rsid w:val="00AA0BD9"/>
    <w:rsid w:val="00AA49FC"/>
    <w:rsid w:val="00AA569A"/>
    <w:rsid w:val="00AA7EBF"/>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1E54"/>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0BDB"/>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1169C"/>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6A53"/>
    <w:rsid w:val="00EA75A5"/>
    <w:rsid w:val="00EB5B9C"/>
    <w:rsid w:val="00EB64BE"/>
    <w:rsid w:val="00EB7CD1"/>
    <w:rsid w:val="00EC6ED7"/>
    <w:rsid w:val="00ED06C0"/>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4DB4"/>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ine-dokumenty/"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optp.vlada.gov.sk/ine-dokumenty/"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www.diskriminacia.gov.sk"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optp.vlada.gov.sk/ine-dokumenty/" TargetMode="External"/><Relationship Id="rId29"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gender.gov.sk"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itms2014.sk" TargetMode="External"/><Relationship Id="rId36" Type="http://schemas.openxmlformats.org/officeDocument/2006/relationships/theme" Target="theme/theme1.xml"/><Relationship Id="rId10" Type="http://schemas.openxmlformats.org/officeDocument/2006/relationships/hyperlink" Target="http://www.itms2014" TargetMode="External"/><Relationship Id="rId19" Type="http://schemas.openxmlformats.org/officeDocument/2006/relationships/hyperlink" Target="http://www.optp.vlada.gov.sk/ine-dokumenty/"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ine-dokumenty/" TargetMode="External"/><Relationship Id="rId22" Type="http://schemas.openxmlformats.org/officeDocument/2006/relationships/hyperlink" Target="http://www.partnerskadohoda.gov.sk/vzory-cko/" TargetMode="External"/><Relationship Id="rId27" Type="http://schemas.openxmlformats.org/officeDocument/2006/relationships/hyperlink" Target="http://www.optp.vlada.gov.sk/ine-dokumenty/" TargetMode="External"/><Relationship Id="rId30" Type="http://schemas.openxmlformats.org/officeDocument/2006/relationships/hyperlink" Target="http://www.ecas.org/" TargetMode="External"/><Relationship Id="rId35" Type="http://schemas.openxmlformats.org/officeDocument/2006/relationships/fontTable" Target="fontTable.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DB7DC-71FB-4173-9CA8-77600376E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11430</Words>
  <Characters>65157</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2020-09-08T13:50:00Z</dcterms:created>
  <dcterms:modified xsi:type="dcterms:W3CDTF">2020-12-17T17:12:00Z</dcterms:modified>
</cp:coreProperties>
</file>